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753B9" w14:textId="2EEEC289" w:rsidR="00DB0A90" w:rsidRDefault="00DB0A90" w:rsidP="00DB0A90">
      <w:pPr>
        <w:bidi/>
        <w:jc w:val="center"/>
        <w:rPr>
          <w:rtl/>
        </w:rPr>
      </w:pPr>
      <w:r w:rsidRPr="00390BDD">
        <w:rPr>
          <w:rFonts w:cs="B Zar"/>
          <w:b/>
          <w:bCs/>
          <w:noProof/>
          <w:spacing w:val="-4"/>
          <w:sz w:val="26"/>
          <w:szCs w:val="26"/>
          <w:rtl/>
        </w:rPr>
        <w:drawing>
          <wp:anchor distT="0" distB="0" distL="114300" distR="114300" simplePos="0" relativeHeight="251659264" behindDoc="1" locked="0" layoutInCell="1" allowOverlap="1" wp14:anchorId="6593616D" wp14:editId="18A9DE3C">
            <wp:simplePos x="0" y="0"/>
            <wp:positionH relativeFrom="margin">
              <wp:align>center</wp:align>
            </wp:positionH>
            <wp:positionV relativeFrom="paragraph">
              <wp:posOffset>-157075</wp:posOffset>
            </wp:positionV>
            <wp:extent cx="1014095" cy="461010"/>
            <wp:effectExtent l="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095" cy="461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05D3FE" w14:textId="77777777" w:rsidR="00DB0A90" w:rsidRDefault="00DB0A90" w:rsidP="00DB0A90">
      <w:pPr>
        <w:bidi/>
        <w:jc w:val="center"/>
        <w:rPr>
          <w:rtl/>
        </w:rPr>
      </w:pPr>
    </w:p>
    <w:p w14:paraId="1EC0EAE7" w14:textId="7CFEA265" w:rsidR="00DB0A90" w:rsidRDefault="00DB0A90" w:rsidP="00DB0A90">
      <w:pPr>
        <w:bidi/>
        <w:spacing w:after="0" w:line="240" w:lineRule="auto"/>
        <w:jc w:val="center"/>
        <w:rPr>
          <w:rFonts w:ascii="Times New Roman" w:hAnsi="Times New Roman" w:cs="B Zar"/>
          <w:b/>
          <w:bCs/>
          <w:sz w:val="26"/>
          <w:szCs w:val="26"/>
          <w:rtl/>
        </w:rPr>
      </w:pPr>
      <w:r w:rsidRPr="00390BDD">
        <w:rPr>
          <w:rFonts w:ascii="Times New Roman" w:hAnsi="Times New Roman" w:cs="B Zar" w:hint="cs"/>
          <w:b/>
          <w:bCs/>
          <w:sz w:val="26"/>
          <w:szCs w:val="26"/>
          <w:rtl/>
        </w:rPr>
        <w:t xml:space="preserve">تعهدنامه به کارگیری کارکنان وظیفه مامور </w:t>
      </w:r>
    </w:p>
    <w:p w14:paraId="2066F113" w14:textId="6A0058DC" w:rsidR="00DB0A90" w:rsidRDefault="00DB0A90" w:rsidP="00DB0A90">
      <w:pPr>
        <w:bidi/>
        <w:jc w:val="center"/>
        <w:rPr>
          <w:rFonts w:ascii="Times New Roman" w:hAnsi="Times New Roman" w:cs="B Zar"/>
          <w:b/>
          <w:bCs/>
          <w:sz w:val="26"/>
          <w:szCs w:val="26"/>
          <w:rtl/>
        </w:rPr>
      </w:pPr>
      <w:r>
        <w:rPr>
          <w:rFonts w:ascii="Times New Roman" w:hAnsi="Times New Roman" w:cs="B Zar" w:hint="cs"/>
          <w:b/>
          <w:bCs/>
          <w:sz w:val="26"/>
          <w:szCs w:val="26"/>
          <w:rtl/>
        </w:rPr>
        <w:t>در</w:t>
      </w:r>
      <w:r w:rsidRPr="00390BDD">
        <w:rPr>
          <w:rFonts w:ascii="Times New Roman" w:hAnsi="Times New Roman" w:cs="B Zar" w:hint="cs"/>
          <w:b/>
          <w:bCs/>
          <w:sz w:val="26"/>
          <w:szCs w:val="26"/>
          <w:rtl/>
        </w:rPr>
        <w:t xml:space="preserve"> شرکت</w:t>
      </w:r>
      <w:r>
        <w:rPr>
          <w:rFonts w:ascii="Times New Roman" w:hAnsi="Times New Roman" w:cs="B Zar"/>
          <w:b/>
          <w:bCs/>
          <w:sz w:val="26"/>
          <w:szCs w:val="26"/>
          <w:rtl/>
        </w:rPr>
        <w:softHyphen/>
      </w:r>
      <w:r w:rsidRPr="00390BDD">
        <w:rPr>
          <w:rFonts w:ascii="Times New Roman" w:hAnsi="Times New Roman" w:cs="B Zar" w:hint="cs"/>
          <w:b/>
          <w:bCs/>
          <w:sz w:val="26"/>
          <w:szCs w:val="26"/>
          <w:rtl/>
        </w:rPr>
        <w:t>های دانش بنیان</w:t>
      </w:r>
    </w:p>
    <w:p w14:paraId="6FF7CF47" w14:textId="77777777" w:rsidR="00DB0A90" w:rsidRPr="002F4939" w:rsidRDefault="00DB0A90" w:rsidP="00DB0A90">
      <w:pPr>
        <w:bidi/>
        <w:spacing w:after="0" w:line="240" w:lineRule="auto"/>
        <w:jc w:val="center"/>
        <w:rPr>
          <w:rFonts w:cs="B Zar"/>
          <w:color w:val="FF0000"/>
          <w:sz w:val="26"/>
          <w:szCs w:val="26"/>
          <w:rtl/>
          <w:lang w:bidi="fa-IR"/>
        </w:rPr>
      </w:pPr>
      <w:r w:rsidRPr="002F4939">
        <w:rPr>
          <w:rFonts w:cs="B Zar"/>
          <w:color w:val="FF0000"/>
          <w:sz w:val="26"/>
          <w:szCs w:val="26"/>
          <w:rtl/>
          <w:lang w:bidi="fa-IR"/>
        </w:rPr>
        <w:t>(</w:t>
      </w:r>
      <w:r w:rsidRPr="002F4939">
        <w:rPr>
          <w:rFonts w:cs="B Zar" w:hint="eastAsia"/>
          <w:color w:val="FF0000"/>
          <w:sz w:val="26"/>
          <w:szCs w:val="26"/>
          <w:rtl/>
          <w:lang w:bidi="fa-IR"/>
        </w:rPr>
        <w:t>اين</w:t>
      </w:r>
      <w:r w:rsidRPr="002F4939">
        <w:rPr>
          <w:rFonts w:cs="B Zar"/>
          <w:color w:val="FF0000"/>
          <w:sz w:val="26"/>
          <w:szCs w:val="26"/>
          <w:rtl/>
          <w:lang w:bidi="fa-IR"/>
        </w:rPr>
        <w:t xml:space="preserve"> </w:t>
      </w:r>
      <w:r w:rsidRPr="002F4939">
        <w:rPr>
          <w:rFonts w:cs="B Zar" w:hint="eastAsia"/>
          <w:color w:val="FF0000"/>
          <w:sz w:val="26"/>
          <w:szCs w:val="26"/>
          <w:rtl/>
          <w:lang w:bidi="fa-IR"/>
        </w:rPr>
        <w:t>تعهدنامه</w:t>
      </w:r>
      <w:r w:rsidRPr="002F4939">
        <w:rPr>
          <w:rFonts w:cs="B Zar"/>
          <w:color w:val="FF0000"/>
          <w:sz w:val="26"/>
          <w:szCs w:val="26"/>
          <w:rtl/>
          <w:lang w:bidi="fa-IR"/>
        </w:rPr>
        <w:t xml:space="preserve"> </w:t>
      </w:r>
      <w:r w:rsidRPr="002F4939">
        <w:rPr>
          <w:rFonts w:cs="B Zar" w:hint="eastAsia"/>
          <w:color w:val="FF0000"/>
          <w:sz w:val="26"/>
          <w:szCs w:val="26"/>
          <w:rtl/>
          <w:lang w:bidi="fa-IR"/>
        </w:rPr>
        <w:t>در</w:t>
      </w:r>
      <w:r w:rsidRPr="002F4939">
        <w:rPr>
          <w:rFonts w:cs="B Zar"/>
          <w:color w:val="FF0000"/>
          <w:sz w:val="26"/>
          <w:szCs w:val="26"/>
          <w:rtl/>
          <w:lang w:bidi="fa-IR"/>
        </w:rPr>
        <w:t xml:space="preserve"> </w:t>
      </w:r>
      <w:r w:rsidRPr="002F4939">
        <w:rPr>
          <w:rFonts w:cs="B Zar" w:hint="eastAsia"/>
          <w:color w:val="FF0000"/>
          <w:sz w:val="26"/>
          <w:szCs w:val="26"/>
          <w:rtl/>
          <w:lang w:bidi="fa-IR"/>
        </w:rPr>
        <w:t>سربرگ</w:t>
      </w:r>
      <w:r w:rsidRPr="002F4939">
        <w:rPr>
          <w:rFonts w:cs="B Zar"/>
          <w:color w:val="FF0000"/>
          <w:sz w:val="26"/>
          <w:szCs w:val="26"/>
          <w:rtl/>
          <w:lang w:bidi="fa-IR"/>
        </w:rPr>
        <w:t xml:space="preserve"> </w:t>
      </w:r>
      <w:r w:rsidRPr="002F4939">
        <w:rPr>
          <w:rFonts w:cs="B Zar" w:hint="eastAsia"/>
          <w:color w:val="FF0000"/>
          <w:sz w:val="26"/>
          <w:szCs w:val="26"/>
          <w:rtl/>
          <w:lang w:bidi="fa-IR"/>
        </w:rPr>
        <w:t>شركت</w:t>
      </w:r>
      <w:r w:rsidRPr="002F4939">
        <w:rPr>
          <w:rFonts w:cs="B Zar"/>
          <w:color w:val="FF0000"/>
          <w:sz w:val="26"/>
          <w:szCs w:val="26"/>
          <w:rtl/>
          <w:lang w:bidi="fa-IR"/>
        </w:rPr>
        <w:t xml:space="preserve"> </w:t>
      </w:r>
      <w:r w:rsidRPr="002F4939">
        <w:rPr>
          <w:rFonts w:cs="B Zar" w:hint="eastAsia"/>
          <w:color w:val="FF0000"/>
          <w:sz w:val="26"/>
          <w:szCs w:val="26"/>
          <w:rtl/>
          <w:lang w:bidi="fa-IR"/>
        </w:rPr>
        <w:t>تكميل</w:t>
      </w:r>
      <w:r w:rsidRPr="002F4939">
        <w:rPr>
          <w:rFonts w:cs="B Zar"/>
          <w:color w:val="FF0000"/>
          <w:sz w:val="26"/>
          <w:szCs w:val="26"/>
          <w:rtl/>
          <w:lang w:bidi="fa-IR"/>
        </w:rPr>
        <w:t xml:space="preserve"> </w:t>
      </w:r>
      <w:r w:rsidRPr="002F4939">
        <w:rPr>
          <w:rFonts w:cs="B Zar" w:hint="eastAsia"/>
          <w:color w:val="FF0000"/>
          <w:sz w:val="26"/>
          <w:szCs w:val="26"/>
          <w:rtl/>
          <w:lang w:bidi="fa-IR"/>
        </w:rPr>
        <w:t>و</w:t>
      </w:r>
      <w:r w:rsidRPr="002F4939">
        <w:rPr>
          <w:rFonts w:cs="B Zar"/>
          <w:color w:val="FF0000"/>
          <w:sz w:val="26"/>
          <w:szCs w:val="26"/>
          <w:rtl/>
          <w:lang w:bidi="fa-IR"/>
        </w:rPr>
        <w:t xml:space="preserve"> </w:t>
      </w:r>
      <w:r w:rsidRPr="002F4939">
        <w:rPr>
          <w:rFonts w:cs="B Zar" w:hint="eastAsia"/>
          <w:color w:val="FF0000"/>
          <w:sz w:val="26"/>
          <w:szCs w:val="26"/>
          <w:rtl/>
          <w:lang w:bidi="fa-IR"/>
        </w:rPr>
        <w:t>مهر</w:t>
      </w:r>
      <w:r w:rsidRPr="002F4939">
        <w:rPr>
          <w:rFonts w:cs="B Zar"/>
          <w:color w:val="FF0000"/>
          <w:sz w:val="26"/>
          <w:szCs w:val="26"/>
          <w:rtl/>
          <w:lang w:bidi="fa-IR"/>
        </w:rPr>
        <w:t xml:space="preserve"> </w:t>
      </w:r>
      <w:r w:rsidRPr="002F4939">
        <w:rPr>
          <w:rFonts w:cs="B Zar" w:hint="eastAsia"/>
          <w:color w:val="FF0000"/>
          <w:sz w:val="26"/>
          <w:szCs w:val="26"/>
          <w:rtl/>
          <w:lang w:bidi="fa-IR"/>
        </w:rPr>
        <w:t>و</w:t>
      </w:r>
      <w:r w:rsidRPr="002F4939">
        <w:rPr>
          <w:rFonts w:cs="B Zar"/>
          <w:color w:val="FF0000"/>
          <w:sz w:val="26"/>
          <w:szCs w:val="26"/>
          <w:rtl/>
          <w:lang w:bidi="fa-IR"/>
        </w:rPr>
        <w:t xml:space="preserve"> </w:t>
      </w:r>
      <w:r w:rsidRPr="002F4939">
        <w:rPr>
          <w:rFonts w:cs="B Zar" w:hint="eastAsia"/>
          <w:color w:val="FF0000"/>
          <w:sz w:val="26"/>
          <w:szCs w:val="26"/>
          <w:rtl/>
          <w:lang w:bidi="fa-IR"/>
        </w:rPr>
        <w:t>امضا</w:t>
      </w:r>
      <w:r w:rsidRPr="002F4939">
        <w:rPr>
          <w:rFonts w:cs="B Zar"/>
          <w:color w:val="FF0000"/>
          <w:sz w:val="26"/>
          <w:szCs w:val="26"/>
          <w:rtl/>
          <w:lang w:bidi="fa-IR"/>
        </w:rPr>
        <w:t xml:space="preserve"> </w:t>
      </w:r>
      <w:r w:rsidRPr="002F4939">
        <w:rPr>
          <w:rFonts w:cs="B Zar" w:hint="eastAsia"/>
          <w:color w:val="FF0000"/>
          <w:sz w:val="26"/>
          <w:szCs w:val="26"/>
          <w:rtl/>
          <w:lang w:bidi="fa-IR"/>
        </w:rPr>
        <w:t>شود</w:t>
      </w:r>
      <w:r w:rsidRPr="002F4939">
        <w:rPr>
          <w:rFonts w:cs="B Zar"/>
          <w:color w:val="FF0000"/>
          <w:sz w:val="26"/>
          <w:szCs w:val="26"/>
          <w:rtl/>
          <w:lang w:bidi="fa-IR"/>
        </w:rPr>
        <w:t>.)</w:t>
      </w:r>
    </w:p>
    <w:p w14:paraId="3F8DBD97" w14:textId="77777777" w:rsidR="00DB0A90" w:rsidRPr="00390BDD" w:rsidRDefault="00DB0A90" w:rsidP="00DB0A90">
      <w:pPr>
        <w:bidi/>
        <w:spacing w:after="0" w:line="240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390BDD">
        <w:rPr>
          <w:rFonts w:cs="B Zar" w:hint="cs"/>
          <w:b/>
          <w:bCs/>
          <w:sz w:val="26"/>
          <w:szCs w:val="26"/>
          <w:rtl/>
          <w:lang w:bidi="fa-IR"/>
        </w:rPr>
        <w:t>از: شرکت/موسسه................</w:t>
      </w:r>
    </w:p>
    <w:p w14:paraId="3BAF2C3D" w14:textId="77777777" w:rsidR="00DB0A90" w:rsidRPr="00390BDD" w:rsidRDefault="00DB0A90" w:rsidP="00DB0A90">
      <w:pPr>
        <w:bidi/>
        <w:spacing w:after="0" w:line="240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390BDD">
        <w:rPr>
          <w:rFonts w:cs="B Zar" w:hint="cs"/>
          <w:b/>
          <w:bCs/>
          <w:sz w:val="26"/>
          <w:szCs w:val="26"/>
          <w:rtl/>
          <w:lang w:bidi="fa-IR"/>
        </w:rPr>
        <w:t>به: معاونت علمی و فناوری ریاست جمهوری</w:t>
      </w:r>
    </w:p>
    <w:p w14:paraId="4A40E698" w14:textId="77777777" w:rsidR="00DB0A90" w:rsidRPr="00390BDD" w:rsidRDefault="00DB0A90" w:rsidP="00DB0A90">
      <w:pPr>
        <w:autoSpaceDE w:val="0"/>
        <w:autoSpaceDN w:val="0"/>
        <w:bidi/>
        <w:adjustRightInd w:val="0"/>
        <w:spacing w:after="0" w:line="240" w:lineRule="auto"/>
        <w:jc w:val="both"/>
        <w:rPr>
          <w:spacing w:val="-4"/>
          <w:sz w:val="26"/>
          <w:szCs w:val="26"/>
          <w:rtl/>
          <w:lang w:bidi="fa-IR"/>
        </w:rPr>
      </w:pPr>
      <w:r w:rsidRPr="00390BDD">
        <w:rPr>
          <w:rFonts w:cs="B Zar" w:hint="cs"/>
          <w:spacing w:val="-4"/>
          <w:sz w:val="26"/>
          <w:szCs w:val="26"/>
          <w:rtl/>
          <w:lang w:bidi="fa-IR"/>
        </w:rPr>
        <w:t>باسلام و احترام؛</w:t>
      </w:r>
    </w:p>
    <w:p w14:paraId="36DB252B" w14:textId="59734F85" w:rsidR="00DB0A90" w:rsidRPr="00390BDD" w:rsidRDefault="00DB0A90" w:rsidP="00DB0A90">
      <w:pPr>
        <w:autoSpaceDE w:val="0"/>
        <w:autoSpaceDN w:val="0"/>
        <w:bidi/>
        <w:adjustRightInd w:val="0"/>
        <w:spacing w:after="0" w:line="240" w:lineRule="auto"/>
        <w:jc w:val="both"/>
        <w:rPr>
          <w:rFonts w:cs="B Zar"/>
          <w:spacing w:val="-4"/>
          <w:sz w:val="26"/>
          <w:szCs w:val="26"/>
          <w:rtl/>
          <w:lang w:bidi="fa-IR"/>
        </w:rPr>
      </w:pPr>
      <w:r w:rsidRPr="00390BDD">
        <w:rPr>
          <w:rFonts w:cs="B Zar" w:hint="cs"/>
          <w:spacing w:val="-4"/>
          <w:sz w:val="26"/>
          <w:szCs w:val="26"/>
          <w:rtl/>
          <w:lang w:bidi="fa-IR"/>
        </w:rPr>
        <w:t xml:space="preserve">به‌استحضار مي‌رساند </w:t>
      </w:r>
      <w:r w:rsidRPr="00390BDD">
        <w:rPr>
          <w:rFonts w:cs="B Zar" w:hint="cs"/>
          <w:sz w:val="26"/>
          <w:szCs w:val="26"/>
          <w:rtl/>
        </w:rPr>
        <w:t>شرکت</w:t>
      </w:r>
      <w:r w:rsidRPr="00390BDD">
        <w:rPr>
          <w:rFonts w:ascii="B Zar" w:cs="B Zar" w:hint="cs"/>
          <w:sz w:val="26"/>
          <w:szCs w:val="26"/>
          <w:rtl/>
        </w:rPr>
        <w:t>/</w:t>
      </w:r>
      <w:r w:rsidRPr="00390BDD">
        <w:rPr>
          <w:rFonts w:cs="B Zar" w:hint="cs"/>
          <w:sz w:val="26"/>
          <w:szCs w:val="26"/>
          <w:rtl/>
        </w:rPr>
        <w:t>موسسه</w:t>
      </w:r>
      <w:r>
        <w:rPr>
          <w:rFonts w:cs="B Zar" w:hint="cs"/>
          <w:sz w:val="26"/>
          <w:szCs w:val="26"/>
          <w:rtl/>
        </w:rPr>
        <w:t xml:space="preserve"> </w:t>
      </w:r>
      <w:r w:rsidRPr="00DE1F73">
        <w:rPr>
          <w:rFonts w:cs="B Zar" w:hint="cs"/>
          <w:b/>
          <w:bCs/>
          <w:spacing w:val="-4"/>
          <w:sz w:val="26"/>
          <w:szCs w:val="26"/>
          <w:rtl/>
          <w:lang w:bidi="fa-IR"/>
        </w:rPr>
        <w:t>...................</w:t>
      </w:r>
      <w:r w:rsidRPr="00390BDD">
        <w:rPr>
          <w:rFonts w:cs="B Zar" w:hint="cs"/>
          <w:spacing w:val="-4"/>
          <w:sz w:val="26"/>
          <w:szCs w:val="26"/>
          <w:rtl/>
          <w:lang w:bidi="fa-IR"/>
        </w:rPr>
        <w:t xml:space="preserve"> به شناسة ملّي حقوقي </w:t>
      </w:r>
      <w:r w:rsidRPr="00DE1F73">
        <w:rPr>
          <w:rFonts w:cs="B Zar" w:hint="cs"/>
          <w:b/>
          <w:bCs/>
          <w:spacing w:val="-4"/>
          <w:sz w:val="26"/>
          <w:szCs w:val="26"/>
          <w:rtl/>
          <w:lang w:bidi="fa-IR"/>
        </w:rPr>
        <w:t>..............</w:t>
      </w:r>
      <w:r w:rsidRPr="00390BDD">
        <w:rPr>
          <w:rFonts w:cs="B Zar" w:hint="cs"/>
          <w:spacing w:val="-4"/>
          <w:sz w:val="26"/>
          <w:szCs w:val="26"/>
          <w:rtl/>
          <w:lang w:bidi="fa-IR"/>
        </w:rPr>
        <w:t xml:space="preserve"> ، با توجه به درخواست جذب جناب‌ آقاي </w:t>
      </w:r>
      <w:r w:rsidRPr="00DE1F73">
        <w:rPr>
          <w:rFonts w:cs="B Zar" w:hint="cs"/>
          <w:b/>
          <w:bCs/>
          <w:spacing w:val="-4"/>
          <w:sz w:val="26"/>
          <w:szCs w:val="26"/>
          <w:rtl/>
          <w:lang w:bidi="fa-IR"/>
        </w:rPr>
        <w:t>......................</w:t>
      </w:r>
      <w:r w:rsidRPr="00390BDD">
        <w:rPr>
          <w:rFonts w:cs="B Zar" w:hint="cs"/>
          <w:spacing w:val="-4"/>
          <w:sz w:val="26"/>
          <w:szCs w:val="26"/>
          <w:rtl/>
          <w:lang w:bidi="fa-IR"/>
        </w:rPr>
        <w:t xml:space="preserve"> با شمارة ملّي </w:t>
      </w:r>
      <w:r w:rsidRPr="00DE1F73">
        <w:rPr>
          <w:rFonts w:cs="B Zar" w:hint="cs"/>
          <w:b/>
          <w:bCs/>
          <w:spacing w:val="-4"/>
          <w:sz w:val="26"/>
          <w:szCs w:val="26"/>
          <w:rtl/>
          <w:lang w:bidi="fa-IR"/>
        </w:rPr>
        <w:t>.....................</w:t>
      </w:r>
      <w:r w:rsidRPr="00390BDD">
        <w:rPr>
          <w:rFonts w:cs="B Zar" w:hint="cs"/>
          <w:spacing w:val="-4"/>
          <w:sz w:val="26"/>
          <w:szCs w:val="26"/>
          <w:rtl/>
          <w:lang w:bidi="fa-IR"/>
        </w:rPr>
        <w:t xml:space="preserve"> متولد ....................... به عنوان وظیفه مامور </w:t>
      </w:r>
      <w:r>
        <w:rPr>
          <w:rFonts w:cs="B Zar" w:hint="cs"/>
          <w:spacing w:val="-4"/>
          <w:sz w:val="26"/>
          <w:szCs w:val="26"/>
          <w:rtl/>
          <w:lang w:bidi="fa-IR"/>
        </w:rPr>
        <w:t xml:space="preserve">برای فعالیت </w:t>
      </w:r>
      <w:r w:rsidRPr="00390BDD">
        <w:rPr>
          <w:rFonts w:cs="B Zar" w:hint="cs"/>
          <w:spacing w:val="-4"/>
          <w:sz w:val="26"/>
          <w:szCs w:val="26"/>
          <w:rtl/>
          <w:lang w:bidi="fa-IR"/>
        </w:rPr>
        <w:t>در محل این شرکت به آدرس</w:t>
      </w:r>
      <w:r w:rsidR="00661A10">
        <w:rPr>
          <w:rFonts w:cs="B Zar" w:hint="cs"/>
          <w:spacing w:val="-4"/>
          <w:sz w:val="26"/>
          <w:szCs w:val="26"/>
          <w:rtl/>
          <w:lang w:bidi="fa-IR"/>
        </w:rPr>
        <w:t xml:space="preserve"> </w:t>
      </w:r>
      <w:r w:rsidRPr="002F4939">
        <w:rPr>
          <w:rFonts w:cs="B Zar"/>
          <w:b/>
          <w:bCs/>
          <w:spacing w:val="-4"/>
          <w:sz w:val="26"/>
          <w:szCs w:val="26"/>
          <w:rtl/>
          <w:lang w:bidi="fa-IR"/>
        </w:rPr>
        <w:t>..............................................................</w:t>
      </w:r>
      <w:r>
        <w:rPr>
          <w:rFonts w:cs="B Zar" w:hint="cs"/>
          <w:spacing w:val="-4"/>
          <w:sz w:val="26"/>
          <w:szCs w:val="26"/>
          <w:rtl/>
          <w:lang w:bidi="fa-IR"/>
        </w:rPr>
        <w:t xml:space="preserve"> </w:t>
      </w:r>
      <w:r w:rsidRPr="00390BDD">
        <w:rPr>
          <w:rFonts w:cs="B Zar" w:hint="cs"/>
          <w:spacing w:val="-4"/>
          <w:sz w:val="26"/>
          <w:szCs w:val="26"/>
          <w:rtl/>
          <w:lang w:bidi="fa-IR"/>
        </w:rPr>
        <w:t>متعهد می گردد:</w:t>
      </w:r>
    </w:p>
    <w:p w14:paraId="227727F8" w14:textId="388AD4A3" w:rsidR="00DB0A90" w:rsidRDefault="00DB0A90" w:rsidP="00DB0A90">
      <w:pPr>
        <w:pStyle w:val="ListParagraph"/>
        <w:numPr>
          <w:ilvl w:val="0"/>
          <w:numId w:val="2"/>
        </w:numPr>
        <w:tabs>
          <w:tab w:val="left" w:pos="8098"/>
        </w:tabs>
        <w:bidi/>
        <w:spacing w:after="0" w:line="240" w:lineRule="auto"/>
        <w:jc w:val="both"/>
        <w:rPr>
          <w:rFonts w:ascii="B Zar" w:cs="B Zar"/>
          <w:color w:val="000000"/>
          <w:sz w:val="26"/>
          <w:szCs w:val="26"/>
        </w:rPr>
      </w:pPr>
      <w:r>
        <w:rPr>
          <w:rFonts w:ascii="B Zar" w:cs="B Zar" w:hint="cs"/>
          <w:color w:val="000000"/>
          <w:sz w:val="26"/>
          <w:szCs w:val="26"/>
          <w:rtl/>
          <w:lang w:bidi="fa-IR"/>
        </w:rPr>
        <w:t xml:space="preserve">بر اساس ضوابط و مقررات ابلاغی ستاد کل نیروهای مسلح و معاونت علمی وفناوری رییس جمهور عمل نماید و در صورت تخطی از آن، امریه فرد متقاضی لغو شود (ضوابط و مقررات از طریق سامانه شرکتها و موسسات دانش بنیان اطلاع رسانی خواهد شد). </w:t>
      </w:r>
    </w:p>
    <w:p w14:paraId="07F57E6A" w14:textId="77777777" w:rsidR="00DB0A90" w:rsidRPr="00D355AD" w:rsidRDefault="00DB0A90" w:rsidP="00DB0A90">
      <w:pPr>
        <w:pStyle w:val="ListParagraph"/>
        <w:numPr>
          <w:ilvl w:val="0"/>
          <w:numId w:val="2"/>
        </w:numPr>
        <w:tabs>
          <w:tab w:val="left" w:pos="8098"/>
        </w:tabs>
        <w:bidi/>
        <w:spacing w:after="0" w:line="240" w:lineRule="auto"/>
        <w:jc w:val="both"/>
        <w:rPr>
          <w:rFonts w:ascii="B Zar" w:cs="B Zar"/>
          <w:color w:val="000000"/>
          <w:sz w:val="26"/>
          <w:szCs w:val="26"/>
        </w:rPr>
      </w:pPr>
      <w:r>
        <w:rPr>
          <w:rFonts w:ascii="BMitra" w:cs="B Zar" w:hint="cs"/>
          <w:color w:val="000000"/>
          <w:sz w:val="26"/>
          <w:szCs w:val="26"/>
          <w:rtl/>
        </w:rPr>
        <w:t xml:space="preserve">شرایط لازم برای حضور تمام وقت فرد در </w:t>
      </w:r>
      <w:r w:rsidRPr="00D355AD">
        <w:rPr>
          <w:rFonts w:ascii="BMitra" w:cs="B Zar" w:hint="cs"/>
          <w:color w:val="000000"/>
          <w:sz w:val="26"/>
          <w:szCs w:val="26"/>
          <w:rtl/>
        </w:rPr>
        <w:t xml:space="preserve">محل خدمت وظیفه مامور </w:t>
      </w:r>
      <w:r>
        <w:rPr>
          <w:rFonts w:ascii="BMitra" w:cs="B Zar" w:hint="cs"/>
          <w:color w:val="000000"/>
          <w:sz w:val="26"/>
          <w:szCs w:val="26"/>
          <w:rtl/>
        </w:rPr>
        <w:t>(</w:t>
      </w:r>
      <w:r w:rsidRPr="00D355AD">
        <w:rPr>
          <w:rFonts w:ascii="BMitra" w:cs="B Zar" w:hint="cs"/>
          <w:color w:val="000000"/>
          <w:sz w:val="26"/>
          <w:szCs w:val="26"/>
          <w:rtl/>
        </w:rPr>
        <w:t>آدرس مذکور</w:t>
      </w:r>
      <w:r>
        <w:rPr>
          <w:rFonts w:ascii="BMitra" w:cs="B Zar" w:hint="cs"/>
          <w:color w:val="000000"/>
          <w:sz w:val="26"/>
          <w:szCs w:val="26"/>
          <w:rtl/>
        </w:rPr>
        <w:t>) فراهم نماید (شرکت</w:t>
      </w: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 اجازه واگذاری انجام کار به صورت دورکاری به کارکنان وظیفه مامور را ندارد</w:t>
      </w:r>
      <w:r>
        <w:rPr>
          <w:rFonts w:ascii="BMitra" w:cs="B Zar" w:hint="cs"/>
          <w:color w:val="000000"/>
          <w:sz w:val="26"/>
          <w:szCs w:val="26"/>
          <w:rtl/>
        </w:rPr>
        <w:t>)</w:t>
      </w:r>
      <w:r>
        <w:rPr>
          <w:rFonts w:ascii="B Zar" w:cs="B Zar" w:hint="cs"/>
          <w:color w:val="000000"/>
          <w:sz w:val="26"/>
          <w:szCs w:val="26"/>
          <w:rtl/>
          <w:lang w:bidi="fa-IR"/>
        </w:rPr>
        <w:t>.</w:t>
      </w:r>
    </w:p>
    <w:p w14:paraId="1A3C283C" w14:textId="77777777" w:rsidR="00DB0A90" w:rsidRPr="00D355AD" w:rsidRDefault="00DB0A90" w:rsidP="00DB0A90">
      <w:pPr>
        <w:pStyle w:val="ListParagraph"/>
        <w:numPr>
          <w:ilvl w:val="0"/>
          <w:numId w:val="2"/>
        </w:numPr>
        <w:tabs>
          <w:tab w:val="left" w:pos="8098"/>
        </w:tabs>
        <w:bidi/>
        <w:spacing w:after="0" w:line="240" w:lineRule="auto"/>
        <w:rPr>
          <w:rFonts w:ascii="B Zar" w:cs="B Zar"/>
          <w:color w:val="000000"/>
          <w:sz w:val="26"/>
          <w:szCs w:val="26"/>
        </w:rPr>
      </w:pPr>
      <w:r w:rsidRPr="00D355AD">
        <w:rPr>
          <w:rFonts w:ascii="BMitra" w:cs="B Zar" w:hint="cs"/>
          <w:color w:val="000000"/>
          <w:sz w:val="26"/>
          <w:szCs w:val="26"/>
          <w:rtl/>
        </w:rPr>
        <w:t>هرگونه تغییر در رابطه با</w:t>
      </w:r>
      <w:r w:rsidRPr="00D355AD">
        <w:rPr>
          <w:rFonts w:ascii="B Zar" w:cs="B Zar" w:hint="cs"/>
          <w:color w:val="000000"/>
          <w:sz w:val="26"/>
          <w:szCs w:val="26"/>
          <w:rtl/>
          <w:lang w:bidi="fa-IR"/>
        </w:rPr>
        <w:t xml:space="preserve"> </w:t>
      </w:r>
      <w:r w:rsidRPr="00D355AD">
        <w:rPr>
          <w:rFonts w:ascii="BMitra" w:cs="B Zar" w:hint="cs"/>
          <w:color w:val="000000"/>
          <w:sz w:val="26"/>
          <w:szCs w:val="26"/>
          <w:rtl/>
        </w:rPr>
        <w:t>محل خدمت فرد را به طور رسمی  به معاونت اطلاع رسانی کند</w:t>
      </w:r>
      <w:r w:rsidRPr="00D355AD">
        <w:rPr>
          <w:rFonts w:ascii="BMitra" w:cs="B Zar"/>
          <w:color w:val="000000"/>
          <w:sz w:val="26"/>
          <w:szCs w:val="26"/>
        </w:rPr>
        <w:t>.</w:t>
      </w:r>
    </w:p>
    <w:p w14:paraId="7D001B55" w14:textId="4AD74CA5" w:rsidR="00DB0A90" w:rsidRPr="00390BDD" w:rsidRDefault="00DB0A90" w:rsidP="00DB0A90">
      <w:pPr>
        <w:pStyle w:val="ListParagraph"/>
        <w:numPr>
          <w:ilvl w:val="0"/>
          <w:numId w:val="2"/>
        </w:numPr>
        <w:tabs>
          <w:tab w:val="left" w:pos="8098"/>
        </w:tabs>
        <w:bidi/>
        <w:spacing w:after="0" w:line="240" w:lineRule="auto"/>
        <w:jc w:val="both"/>
        <w:rPr>
          <w:rFonts w:ascii="B Zar" w:cs="B Zar"/>
          <w:color w:val="000000"/>
          <w:sz w:val="26"/>
          <w:szCs w:val="26"/>
        </w:rPr>
      </w:pPr>
      <w:r w:rsidRPr="00390BDD">
        <w:rPr>
          <w:rFonts w:ascii="B Zar" w:cs="B Zar" w:hint="cs"/>
          <w:color w:val="000000"/>
          <w:sz w:val="26"/>
          <w:szCs w:val="26"/>
          <w:rtl/>
          <w:lang w:bidi="fa-IR"/>
        </w:rPr>
        <w:t>مستندات مربوط به مرخصی و یا انجام ماموریت</w:t>
      </w:r>
      <w:ins w:id="0" w:author="Arzyaban ZistBoom" w:date="2022-07-02T08:59:00Z">
        <w:r>
          <w:rPr>
            <w:rFonts w:ascii="B Zar" w:cs="B Zar" w:hint="cs"/>
            <w:color w:val="000000"/>
            <w:sz w:val="26"/>
            <w:szCs w:val="26"/>
            <w:rtl/>
            <w:lang w:bidi="fa-IR"/>
          </w:rPr>
          <w:t xml:space="preserve"> می بایست 24ساعت </w:t>
        </w:r>
      </w:ins>
      <w:ins w:id="1" w:author="Arzyaban ZistBoom" w:date="2022-07-02T09:00:00Z">
        <w:r>
          <w:rPr>
            <w:rFonts w:ascii="B Zar" w:cs="B Zar" w:hint="cs"/>
            <w:color w:val="000000"/>
            <w:sz w:val="26"/>
            <w:szCs w:val="26"/>
            <w:rtl/>
            <w:lang w:bidi="fa-IR"/>
          </w:rPr>
          <w:t xml:space="preserve">قبل از تاریخ مدنظر </w:t>
        </w:r>
      </w:ins>
      <w:r w:rsidRPr="00390BDD">
        <w:rPr>
          <w:rFonts w:ascii="B Zar" w:cs="B Zar" w:hint="cs"/>
          <w:color w:val="000000"/>
          <w:sz w:val="26"/>
          <w:szCs w:val="26"/>
          <w:rtl/>
          <w:lang w:bidi="fa-IR"/>
        </w:rPr>
        <w:t xml:space="preserve"> توسط فرد </w:t>
      </w:r>
      <w:r w:rsidR="00964A6A">
        <w:rPr>
          <w:rFonts w:ascii="B Zar" w:cs="B Zar" w:hint="cs"/>
          <w:color w:val="000000"/>
          <w:sz w:val="26"/>
          <w:szCs w:val="26"/>
          <w:rtl/>
          <w:lang w:bidi="fa-IR"/>
        </w:rPr>
        <w:t>ب</w:t>
      </w:r>
      <w:r w:rsidRPr="00390BDD">
        <w:rPr>
          <w:rFonts w:ascii="B Zar" w:cs="B Zar" w:hint="cs"/>
          <w:color w:val="000000"/>
          <w:sz w:val="26"/>
          <w:szCs w:val="26"/>
          <w:rtl/>
          <w:lang w:bidi="fa-IR"/>
        </w:rPr>
        <w:t>ه طور کامل ثبت و ضبط</w:t>
      </w:r>
      <w:ins w:id="2" w:author="Arzyaban ZistBoom" w:date="2022-07-02T09:00:00Z">
        <w:r>
          <w:rPr>
            <w:rFonts w:ascii="B Zar" w:cs="B Zar" w:hint="cs"/>
            <w:color w:val="000000"/>
            <w:sz w:val="26"/>
            <w:szCs w:val="26"/>
            <w:rtl/>
            <w:lang w:bidi="fa-IR"/>
          </w:rPr>
          <w:t xml:space="preserve"> و جهت تایید نهایی به معاونت علمی فناوری ریاست جمهوری در سامانه </w:t>
        </w:r>
      </w:ins>
      <w:r w:rsidR="00A9001F">
        <w:rPr>
          <w:rFonts w:ascii="Calibri" w:hAnsi="Calibri" w:cs="Calibri"/>
          <w:color w:val="000000"/>
          <w:sz w:val="26"/>
          <w:szCs w:val="26"/>
          <w:lang w:bidi="fa-IR"/>
        </w:rPr>
        <w:t>CRM</w:t>
      </w:r>
      <w:r w:rsidR="00A9001F">
        <w:rPr>
          <w:rFonts w:ascii="B Zar" w:cs="B Zar"/>
          <w:color w:val="000000"/>
          <w:sz w:val="26"/>
          <w:szCs w:val="26"/>
          <w:lang w:bidi="fa-IR"/>
        </w:rPr>
        <w:t>.</w:t>
      </w:r>
      <w:r w:rsidR="00964A6A" w:rsidRPr="00964A6A">
        <w:rPr>
          <w:rFonts w:ascii="B Zar" w:cs="B Zar"/>
          <w:color w:val="000000"/>
          <w:sz w:val="26"/>
          <w:szCs w:val="26"/>
          <w:lang w:bidi="fa-IR"/>
        </w:rPr>
        <w:t>Daneshbonyan</w:t>
      </w:r>
      <w:r w:rsidR="00964A6A">
        <w:rPr>
          <w:rFonts w:cs="B Zar"/>
          <w:color w:val="000000"/>
          <w:sz w:val="26"/>
          <w:szCs w:val="26"/>
          <w:lang w:bidi="fa-IR"/>
        </w:rPr>
        <w:t xml:space="preserve">.ir </w:t>
      </w:r>
      <w:ins w:id="3" w:author="Arzyaban ZistBoom" w:date="2022-07-02T09:00:00Z">
        <w:r>
          <w:rPr>
            <w:rFonts w:cs="B Zar" w:hint="cs"/>
            <w:color w:val="000000"/>
            <w:sz w:val="26"/>
            <w:szCs w:val="26"/>
            <w:rtl/>
            <w:lang w:bidi="fa-IR"/>
          </w:rPr>
          <w:t xml:space="preserve">ارسال </w:t>
        </w:r>
      </w:ins>
      <w:r w:rsidRPr="00390BDD">
        <w:rPr>
          <w:rFonts w:ascii="B Zar" w:cs="B Zar" w:hint="cs"/>
          <w:color w:val="000000"/>
          <w:sz w:val="26"/>
          <w:szCs w:val="26"/>
          <w:rtl/>
          <w:lang w:bidi="fa-IR"/>
        </w:rPr>
        <w:t xml:space="preserve"> نماید.</w:t>
      </w:r>
    </w:p>
    <w:p w14:paraId="36358C5C" w14:textId="77777777" w:rsidR="00DB0A90" w:rsidRPr="00390BDD" w:rsidRDefault="00DB0A90" w:rsidP="00DB0A90">
      <w:pPr>
        <w:pStyle w:val="ListParagraph"/>
        <w:numPr>
          <w:ilvl w:val="0"/>
          <w:numId w:val="2"/>
        </w:numPr>
        <w:tabs>
          <w:tab w:val="left" w:pos="8098"/>
        </w:tabs>
        <w:bidi/>
        <w:spacing w:after="0" w:line="240" w:lineRule="auto"/>
        <w:jc w:val="both"/>
        <w:rPr>
          <w:rFonts w:ascii="B Zar" w:cs="B Zar"/>
          <w:color w:val="000000"/>
          <w:sz w:val="26"/>
          <w:szCs w:val="26"/>
          <w:rtl/>
        </w:rPr>
      </w:pP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موضوع فعالیت وظیفه مامور در شرکت مطابق </w:t>
      </w:r>
      <w:r>
        <w:rPr>
          <w:rFonts w:ascii="BMitra" w:hint="cs"/>
          <w:color w:val="000000"/>
          <w:sz w:val="26"/>
          <w:szCs w:val="26"/>
          <w:rtl/>
        </w:rPr>
        <w:t>«</w:t>
      </w:r>
      <w:r w:rsidRPr="00390BDD">
        <w:rPr>
          <w:rFonts w:ascii="BMitra" w:cs="B Zar" w:hint="cs"/>
          <w:color w:val="000000"/>
          <w:sz w:val="26"/>
          <w:szCs w:val="26"/>
          <w:rtl/>
        </w:rPr>
        <w:t>کاربرگ شرح فعالیت کارکنان وظیفه مامور</w:t>
      </w:r>
      <w:r>
        <w:rPr>
          <w:rFonts w:ascii="BMitra" w:hint="cs"/>
          <w:color w:val="000000"/>
          <w:sz w:val="26"/>
          <w:szCs w:val="26"/>
          <w:rtl/>
        </w:rPr>
        <w:t>»</w:t>
      </w:r>
      <w:r w:rsidRPr="00390BDD">
        <w:rPr>
          <w:rFonts w:ascii="BMitra" w:hint="cs"/>
          <w:color w:val="000000"/>
          <w:sz w:val="26"/>
          <w:szCs w:val="26"/>
          <w:rtl/>
        </w:rPr>
        <w:t xml:space="preserve"> </w:t>
      </w: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 می باشد و در صورت هرگونه تغییر در این رابطه به طور رسمی  به </w:t>
      </w:r>
      <w:r>
        <w:rPr>
          <w:rFonts w:ascii="BMitra" w:cs="B Zar" w:hint="cs"/>
          <w:color w:val="000000"/>
          <w:sz w:val="26"/>
          <w:szCs w:val="26"/>
          <w:rtl/>
        </w:rPr>
        <w:t>معاونت علمی و فناوری رییس جمهور</w:t>
      </w: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 اطلاع رسانی نماید</w:t>
      </w:r>
      <w:r w:rsidRPr="00390BDD">
        <w:rPr>
          <w:rFonts w:ascii="BMitra" w:cs="B Zar"/>
          <w:color w:val="000000"/>
          <w:sz w:val="26"/>
          <w:szCs w:val="26"/>
        </w:rPr>
        <w:t>.</w:t>
      </w:r>
    </w:p>
    <w:p w14:paraId="6612ACD5" w14:textId="77777777" w:rsidR="00DB0A90" w:rsidRPr="00390BDD" w:rsidRDefault="00DB0A90" w:rsidP="00DB0A90">
      <w:pPr>
        <w:pStyle w:val="ListParagraph"/>
        <w:numPr>
          <w:ilvl w:val="0"/>
          <w:numId w:val="2"/>
        </w:numPr>
        <w:tabs>
          <w:tab w:val="left" w:pos="8098"/>
        </w:tabs>
        <w:bidi/>
        <w:spacing w:after="0" w:line="240" w:lineRule="auto"/>
        <w:jc w:val="both"/>
        <w:rPr>
          <w:rFonts w:ascii="B Zar" w:cs="B Zar"/>
          <w:color w:val="000000"/>
          <w:sz w:val="26"/>
          <w:szCs w:val="26"/>
          <w:rtl/>
        </w:rPr>
      </w:pPr>
      <w:r w:rsidRPr="00390BDD">
        <w:rPr>
          <w:rFonts w:ascii="BMitra" w:cs="B Zar" w:hint="cs"/>
          <w:color w:val="000000"/>
          <w:sz w:val="26"/>
          <w:szCs w:val="26"/>
          <w:rtl/>
        </w:rPr>
        <w:t>پرداخت هزینه مربوط به گذراندن دوره آموزشی</w:t>
      </w:r>
      <w:r>
        <w:rPr>
          <w:rFonts w:ascii="BMitra" w:cs="B Zar" w:hint="cs"/>
          <w:color w:val="000000"/>
          <w:sz w:val="26"/>
          <w:szCs w:val="26"/>
          <w:rtl/>
        </w:rPr>
        <w:t>،</w:t>
      </w: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 </w:t>
      </w:r>
      <w:r w:rsidRPr="00EE48A3">
        <w:rPr>
          <w:rFonts w:ascii="BMitra" w:cs="B Zar" w:hint="cs"/>
          <w:color w:val="000000"/>
          <w:sz w:val="26"/>
          <w:szCs w:val="26"/>
          <w:rtl/>
        </w:rPr>
        <w:t>هزینه ارزیابی، نظارت، هماهنگی و پیگیری امور پرونده، کل هزینه بیمه وظیفه مامور بصورت یکجا در ابتدای فرایند و مالیات بر ارزش افزوده هر سه مورد مذکور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را تقبل نموده و در </w:t>
      </w:r>
      <w:r>
        <w:rPr>
          <w:rFonts w:ascii="BMitra" w:cs="B Zar" w:hint="cs"/>
          <w:color w:val="000000"/>
          <w:sz w:val="26"/>
          <w:szCs w:val="26"/>
          <w:rtl/>
        </w:rPr>
        <w:t>قالب دو چک شرکت،</w:t>
      </w: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 اقدام به </w:t>
      </w:r>
      <w:r>
        <w:rPr>
          <w:rFonts w:ascii="BMitra" w:cs="B Zar" w:hint="cs"/>
          <w:color w:val="000000"/>
          <w:sz w:val="26"/>
          <w:szCs w:val="26"/>
          <w:rtl/>
        </w:rPr>
        <w:t>پرداخت</w:t>
      </w: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 هزینه</w:t>
      </w:r>
      <w:r>
        <w:rPr>
          <w:rFonts w:ascii="BMitra" w:cs="B Zar" w:hint="cs"/>
          <w:color w:val="000000"/>
          <w:sz w:val="26"/>
          <w:szCs w:val="26"/>
          <w:rtl/>
        </w:rPr>
        <w:t xml:space="preserve"> ها</w:t>
      </w: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 نماید</w:t>
      </w:r>
      <w:r w:rsidRPr="00390BDD">
        <w:rPr>
          <w:rFonts w:ascii="B Zar" w:cs="B Zar" w:hint="cs"/>
          <w:color w:val="000000"/>
          <w:sz w:val="26"/>
          <w:szCs w:val="26"/>
          <w:rtl/>
        </w:rPr>
        <w:t xml:space="preserve">. </w:t>
      </w: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مبلغ مربوط به دوره آموزشی با توجه به مصوبات ستاد کل نیروهای مسلح </w:t>
      </w:r>
      <w:r>
        <w:rPr>
          <w:rFonts w:ascii="BMitra" w:cs="B Zar" w:hint="cs"/>
          <w:color w:val="000000"/>
          <w:sz w:val="26"/>
          <w:szCs w:val="26"/>
          <w:rtl/>
        </w:rPr>
        <w:t xml:space="preserve">بوده </w:t>
      </w: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و مبلغ نظارت بر فرآیند  </w:t>
      </w:r>
      <w:r>
        <w:rPr>
          <w:rFonts w:ascii="BMitra" w:cs="B Zar" w:hint="cs"/>
          <w:color w:val="000000"/>
          <w:sz w:val="26"/>
          <w:szCs w:val="26"/>
          <w:rtl/>
        </w:rPr>
        <w:t>توسط</w:t>
      </w: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 </w:t>
      </w:r>
      <w:r>
        <w:rPr>
          <w:rFonts w:ascii="BMitra" w:cs="B Zar" w:hint="cs"/>
          <w:color w:val="000000"/>
          <w:sz w:val="26"/>
          <w:szCs w:val="26"/>
          <w:rtl/>
        </w:rPr>
        <w:t>معاونت علمی و فناوری رییس جمهور</w:t>
      </w: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 </w:t>
      </w:r>
      <w:r>
        <w:rPr>
          <w:rFonts w:ascii="BMitra" w:cs="B Zar" w:hint="cs"/>
          <w:color w:val="000000"/>
          <w:sz w:val="26"/>
          <w:szCs w:val="26"/>
          <w:rtl/>
        </w:rPr>
        <w:t xml:space="preserve">ابلاغ </w:t>
      </w: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خواهد </w:t>
      </w:r>
      <w:r>
        <w:rPr>
          <w:rFonts w:ascii="BMitra" w:cs="B Zar" w:hint="cs"/>
          <w:color w:val="000000"/>
          <w:sz w:val="26"/>
          <w:szCs w:val="26"/>
          <w:rtl/>
        </w:rPr>
        <w:t>شد</w:t>
      </w:r>
      <w:r w:rsidRPr="00390BDD">
        <w:rPr>
          <w:rFonts w:ascii="B Zar" w:cs="B Zar" w:hint="cs"/>
          <w:color w:val="000000"/>
          <w:sz w:val="26"/>
          <w:szCs w:val="26"/>
          <w:rtl/>
        </w:rPr>
        <w:t>.</w:t>
      </w:r>
      <w:r>
        <w:rPr>
          <w:rFonts w:ascii="B Zar" w:cs="B Zar"/>
          <w:color w:val="000000"/>
          <w:sz w:val="26"/>
          <w:szCs w:val="26"/>
          <w:rtl/>
        </w:rPr>
        <w:t xml:space="preserve"> با توجه به ابلاغ هر ساله ستاد کل نیروهای مسلح برای پرداختی های حقوق و بیمه، شرکت باید همکاری لازم را با کارگزار در تعدیل مبالغ مذکور داشته باشد.</w:t>
      </w:r>
    </w:p>
    <w:p w14:paraId="0F604CFF" w14:textId="223E6E81" w:rsidR="00DB0A90" w:rsidRDefault="00DB0A90" w:rsidP="00DB0A90">
      <w:pPr>
        <w:pStyle w:val="ListParagraph"/>
        <w:tabs>
          <w:tab w:val="left" w:pos="8098"/>
        </w:tabs>
        <w:bidi/>
        <w:spacing w:after="0" w:line="240" w:lineRule="auto"/>
        <w:ind w:left="540"/>
        <w:jc w:val="both"/>
        <w:rPr>
          <w:rFonts w:ascii="B Zar" w:cs="B Zar"/>
          <w:color w:val="000000"/>
          <w:sz w:val="26"/>
          <w:szCs w:val="26"/>
        </w:rPr>
      </w:pP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lastRenderedPageBreak/>
        <w:t>با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توجه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به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مقررات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و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بخشنامه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ها</w:t>
      </w:r>
      <w:r w:rsidRPr="00833803">
        <w:rPr>
          <w:rFonts w:ascii="B Zar" w:cs="B Zar" w:hint="cs"/>
          <w:color w:val="000000"/>
          <w:sz w:val="26"/>
          <w:szCs w:val="26"/>
          <w:rtl/>
          <w:lang w:bidi="fa-IR"/>
        </w:rPr>
        <w:t>ی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ابلاغ</w:t>
      </w:r>
      <w:r w:rsidRPr="00833803">
        <w:rPr>
          <w:rFonts w:ascii="B Zar" w:cs="B Zar" w:hint="cs"/>
          <w:color w:val="000000"/>
          <w:sz w:val="26"/>
          <w:szCs w:val="26"/>
          <w:rtl/>
          <w:lang w:bidi="fa-IR"/>
        </w:rPr>
        <w:t>ی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از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سو</w:t>
      </w:r>
      <w:r w:rsidRPr="00833803">
        <w:rPr>
          <w:rFonts w:ascii="B Zar" w:cs="B Zar" w:hint="cs"/>
          <w:color w:val="000000"/>
          <w:sz w:val="26"/>
          <w:szCs w:val="26"/>
          <w:rtl/>
          <w:lang w:bidi="fa-IR"/>
        </w:rPr>
        <w:t>ی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ستاد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کل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ن</w:t>
      </w:r>
      <w:r w:rsidRPr="00833803">
        <w:rPr>
          <w:rFonts w:ascii="B Zar" w:cs="B Zar" w:hint="cs"/>
          <w:color w:val="000000"/>
          <w:sz w:val="26"/>
          <w:szCs w:val="26"/>
          <w:rtl/>
          <w:lang w:bidi="fa-IR"/>
        </w:rPr>
        <w:t>ی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روها</w:t>
      </w:r>
      <w:r w:rsidRPr="00833803">
        <w:rPr>
          <w:rFonts w:ascii="B Zar" w:cs="B Zar" w:hint="cs"/>
          <w:color w:val="000000"/>
          <w:sz w:val="26"/>
          <w:szCs w:val="26"/>
          <w:rtl/>
          <w:lang w:bidi="fa-IR"/>
        </w:rPr>
        <w:t>ی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مسلح،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مرخص</w:t>
      </w:r>
      <w:r w:rsidRPr="00833803">
        <w:rPr>
          <w:rFonts w:ascii="B Zar" w:cs="B Zar" w:hint="cs"/>
          <w:color w:val="000000"/>
          <w:sz w:val="26"/>
          <w:szCs w:val="26"/>
          <w:rtl/>
          <w:lang w:bidi="fa-IR"/>
        </w:rPr>
        <w:t>ی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استعلاج</w:t>
      </w:r>
      <w:r w:rsidRPr="00833803">
        <w:rPr>
          <w:rFonts w:ascii="B Zar" w:cs="B Zar" w:hint="cs"/>
          <w:color w:val="000000"/>
          <w:sz w:val="26"/>
          <w:szCs w:val="26"/>
          <w:rtl/>
          <w:lang w:bidi="fa-IR"/>
        </w:rPr>
        <w:t>ی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و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استحقاق</w:t>
      </w:r>
      <w:r w:rsidRPr="00833803">
        <w:rPr>
          <w:rFonts w:ascii="B Zar" w:cs="B Zar" w:hint="cs"/>
          <w:color w:val="000000"/>
          <w:sz w:val="26"/>
          <w:szCs w:val="26"/>
          <w:rtl/>
          <w:lang w:bidi="fa-IR"/>
        </w:rPr>
        <w:t>ی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کارکنان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وظ</w:t>
      </w:r>
      <w:r w:rsidRPr="00833803">
        <w:rPr>
          <w:rFonts w:ascii="B Zar" w:cs="B Zar" w:hint="cs"/>
          <w:color w:val="000000"/>
          <w:sz w:val="26"/>
          <w:szCs w:val="26"/>
          <w:rtl/>
          <w:lang w:bidi="fa-IR"/>
        </w:rPr>
        <w:t>ی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فه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مامور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را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ارائه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نما</w:t>
      </w:r>
      <w:r w:rsidRPr="00833803">
        <w:rPr>
          <w:rFonts w:ascii="B Zar" w:cs="B Zar" w:hint="cs"/>
          <w:color w:val="000000"/>
          <w:sz w:val="26"/>
          <w:szCs w:val="26"/>
          <w:rtl/>
          <w:lang w:bidi="fa-IR"/>
        </w:rPr>
        <w:t>ی</w:t>
      </w:r>
      <w:r w:rsidRPr="00833803">
        <w:rPr>
          <w:rFonts w:ascii="B Zar" w:cs="B Zar" w:hint="eastAsia"/>
          <w:color w:val="000000"/>
          <w:sz w:val="26"/>
          <w:szCs w:val="26"/>
          <w:rtl/>
          <w:lang w:bidi="fa-IR"/>
        </w:rPr>
        <w:t>د</w:t>
      </w:r>
      <w:r>
        <w:rPr>
          <w:rFonts w:ascii="B Zar" w:cs="B Zar" w:hint="cs"/>
          <w:color w:val="000000"/>
          <w:sz w:val="26"/>
          <w:szCs w:val="26"/>
          <w:rtl/>
          <w:lang w:bidi="fa-IR"/>
        </w:rPr>
        <w:t>.</w:t>
      </w:r>
    </w:p>
    <w:p w14:paraId="79AFCC16" w14:textId="77777777" w:rsidR="00DB0A90" w:rsidRPr="00833803" w:rsidRDefault="00DB0A90" w:rsidP="00DB0A90">
      <w:pPr>
        <w:pStyle w:val="ListParagraph"/>
        <w:numPr>
          <w:ilvl w:val="0"/>
          <w:numId w:val="2"/>
        </w:numPr>
        <w:bidi/>
        <w:spacing w:after="200" w:line="276" w:lineRule="auto"/>
        <w:rPr>
          <w:rFonts w:ascii="B Zar" w:cs="B Zar"/>
          <w:color w:val="000000"/>
          <w:sz w:val="26"/>
          <w:szCs w:val="26"/>
          <w:lang w:bidi="fa-IR"/>
        </w:rPr>
      </w:pPr>
      <w:r w:rsidRPr="00833803">
        <w:rPr>
          <w:rFonts w:ascii="B Zar" w:cs="B Zar" w:hint="cs"/>
          <w:color w:val="000000"/>
          <w:sz w:val="26"/>
          <w:szCs w:val="26"/>
          <w:rtl/>
          <w:lang w:bidi="fa-IR"/>
        </w:rPr>
        <w:t>حقوق کارکنان وظیفه مامور را مطابق مقررات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cs"/>
          <w:color w:val="000000"/>
          <w:sz w:val="26"/>
          <w:szCs w:val="26"/>
          <w:rtl/>
          <w:lang w:bidi="fa-IR"/>
        </w:rPr>
        <w:t>ستادكلّ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cs"/>
          <w:color w:val="000000"/>
          <w:sz w:val="26"/>
          <w:szCs w:val="26"/>
          <w:rtl/>
          <w:lang w:bidi="fa-IR"/>
        </w:rPr>
        <w:t>نيروهاي</w:t>
      </w:r>
      <w:r w:rsidRPr="00833803">
        <w:rPr>
          <w:rFonts w:ascii="B Zar" w:cs="B Zar"/>
          <w:color w:val="000000"/>
          <w:sz w:val="26"/>
          <w:szCs w:val="26"/>
          <w:rtl/>
          <w:lang w:bidi="fa-IR"/>
        </w:rPr>
        <w:t xml:space="preserve"> </w:t>
      </w:r>
      <w:r w:rsidRPr="00833803">
        <w:rPr>
          <w:rFonts w:ascii="B Zar" w:cs="B Zar" w:hint="cs"/>
          <w:color w:val="000000"/>
          <w:sz w:val="26"/>
          <w:szCs w:val="26"/>
          <w:rtl/>
          <w:lang w:bidi="fa-IR"/>
        </w:rPr>
        <w:t xml:space="preserve">مسلح پرداخت نماید و گزارشی از پرداختهای خود را به معاونت علمی و فناوری رییس جمهور ارسال کند. </w:t>
      </w:r>
    </w:p>
    <w:p w14:paraId="2E72D892" w14:textId="77777777" w:rsidR="00DB0A90" w:rsidRPr="00390BDD" w:rsidRDefault="00DB0A90" w:rsidP="00DB0A90">
      <w:pPr>
        <w:pStyle w:val="ListParagraph"/>
        <w:numPr>
          <w:ilvl w:val="0"/>
          <w:numId w:val="2"/>
        </w:numPr>
        <w:tabs>
          <w:tab w:val="left" w:pos="8098"/>
        </w:tabs>
        <w:bidi/>
        <w:spacing w:after="0" w:line="240" w:lineRule="auto"/>
        <w:jc w:val="both"/>
        <w:rPr>
          <w:rFonts w:ascii="BMitra" w:cs="B Zar"/>
          <w:color w:val="000000"/>
          <w:sz w:val="26"/>
          <w:szCs w:val="26"/>
        </w:rPr>
      </w:pP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با توجه به مقررات و بخشنامه های ابلاغی از سوی </w:t>
      </w:r>
      <w:r>
        <w:rPr>
          <w:rFonts w:ascii="BMitra" w:cs="B Zar" w:hint="cs"/>
          <w:color w:val="000000"/>
          <w:sz w:val="26"/>
          <w:szCs w:val="26"/>
          <w:rtl/>
        </w:rPr>
        <w:t>ستاد کل نیروهای مسلح</w:t>
      </w: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، مرخصی استعلاجی و استحقاقی کارکنان وظیفه مامور </w:t>
      </w:r>
      <w:r>
        <w:rPr>
          <w:rFonts w:ascii="BMitra" w:cs="B Zar" w:hint="cs"/>
          <w:color w:val="000000"/>
          <w:sz w:val="26"/>
          <w:szCs w:val="26"/>
          <w:rtl/>
        </w:rPr>
        <w:t>را ارائه نماید.</w:t>
      </w:r>
    </w:p>
    <w:p w14:paraId="367955F8" w14:textId="77777777" w:rsidR="00DB0A90" w:rsidRPr="00390BDD" w:rsidRDefault="00DB0A90" w:rsidP="00DB0A90">
      <w:pPr>
        <w:pStyle w:val="ListParagraph"/>
        <w:numPr>
          <w:ilvl w:val="0"/>
          <w:numId w:val="2"/>
        </w:numPr>
        <w:tabs>
          <w:tab w:val="left" w:pos="8098"/>
        </w:tabs>
        <w:bidi/>
        <w:spacing w:after="0" w:line="240" w:lineRule="auto"/>
        <w:jc w:val="both"/>
        <w:rPr>
          <w:rFonts w:ascii="BMitra" w:cs="B Zar"/>
          <w:color w:val="000000"/>
          <w:sz w:val="26"/>
          <w:szCs w:val="26"/>
        </w:rPr>
      </w:pP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کارکنان وظیفه مامور را در موضوع فعالیت مشخص شده برای وی به خدمت گیرد </w:t>
      </w:r>
      <w:r>
        <w:rPr>
          <w:rFonts w:ascii="BMitra" w:cs="B Zar" w:hint="cs"/>
          <w:color w:val="000000"/>
          <w:sz w:val="26"/>
          <w:szCs w:val="26"/>
          <w:rtl/>
        </w:rPr>
        <w:t>(</w:t>
      </w:r>
      <w:r w:rsidRPr="00390BDD">
        <w:rPr>
          <w:rFonts w:ascii="BMitra" w:cs="B Zar" w:hint="cs"/>
          <w:color w:val="000000"/>
          <w:sz w:val="26"/>
          <w:szCs w:val="26"/>
          <w:rtl/>
        </w:rPr>
        <w:t>استفاده فرد در خارج از این موضوع ممنوع می</w:t>
      </w:r>
      <w:r w:rsidRPr="00390BDD">
        <w:rPr>
          <w:rFonts w:ascii="B Zar" w:cs="B Zar" w:hint="cs"/>
          <w:color w:val="000000"/>
          <w:sz w:val="26"/>
          <w:szCs w:val="26"/>
          <w:rtl/>
        </w:rPr>
        <w:softHyphen/>
      </w:r>
      <w:r w:rsidRPr="00390BDD">
        <w:rPr>
          <w:rFonts w:ascii="BMitra" w:cs="B Zar" w:hint="cs"/>
          <w:color w:val="000000"/>
          <w:sz w:val="26"/>
          <w:szCs w:val="26"/>
          <w:rtl/>
        </w:rPr>
        <w:t>باشد</w:t>
      </w:r>
      <w:r>
        <w:rPr>
          <w:rFonts w:ascii="BMitra" w:cs="B Zar" w:hint="cs"/>
          <w:color w:val="000000"/>
          <w:sz w:val="26"/>
          <w:szCs w:val="26"/>
          <w:rtl/>
        </w:rPr>
        <w:t>)</w:t>
      </w:r>
      <w:r w:rsidRPr="00390BDD">
        <w:rPr>
          <w:rFonts w:ascii="B Zar" w:cs="B Zar" w:hint="cs"/>
          <w:color w:val="000000"/>
          <w:sz w:val="26"/>
          <w:szCs w:val="26"/>
          <w:rtl/>
        </w:rPr>
        <w:t>.</w:t>
      </w:r>
    </w:p>
    <w:p w14:paraId="0C2047B0" w14:textId="77777777" w:rsidR="00DB0A90" w:rsidRPr="00390BDD" w:rsidRDefault="00DB0A90" w:rsidP="00DB0A90">
      <w:pPr>
        <w:pStyle w:val="ListParagraph"/>
        <w:numPr>
          <w:ilvl w:val="0"/>
          <w:numId w:val="2"/>
        </w:numPr>
        <w:tabs>
          <w:tab w:val="left" w:pos="8098"/>
        </w:tabs>
        <w:bidi/>
        <w:spacing w:after="0" w:line="240" w:lineRule="auto"/>
        <w:jc w:val="both"/>
        <w:rPr>
          <w:rFonts w:ascii="BMitra" w:cs="B Zar"/>
          <w:color w:val="000000"/>
          <w:sz w:val="26"/>
          <w:szCs w:val="26"/>
        </w:rPr>
      </w:pP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اقدام به صدور تاییدیه خدمتی کارکنان وظیفه مامور برای ارائه به اداره راهنمایی رانندگی، دفترخانه اسناد رسمی و </w:t>
      </w:r>
      <w:r w:rsidRPr="00390BDD">
        <w:rPr>
          <w:rFonts w:ascii="B Zar" w:cs="B Zar" w:hint="cs"/>
          <w:color w:val="000000"/>
          <w:sz w:val="26"/>
          <w:szCs w:val="26"/>
          <w:rtl/>
        </w:rPr>
        <w:t xml:space="preserve">... </w:t>
      </w:r>
      <w:r w:rsidRPr="00390BDD">
        <w:rPr>
          <w:rFonts w:ascii="BMitra" w:cs="B Zar" w:hint="cs"/>
          <w:color w:val="000000"/>
          <w:sz w:val="26"/>
          <w:szCs w:val="26"/>
          <w:rtl/>
        </w:rPr>
        <w:t>نخواهد کرد</w:t>
      </w:r>
      <w:r w:rsidRPr="00390BDD">
        <w:rPr>
          <w:rFonts w:ascii="B Zar" w:cs="B Zar" w:hint="cs"/>
          <w:color w:val="000000"/>
          <w:sz w:val="26"/>
          <w:szCs w:val="26"/>
          <w:rtl/>
        </w:rPr>
        <w:t>.</w:t>
      </w:r>
    </w:p>
    <w:p w14:paraId="5FB8C68F" w14:textId="77777777" w:rsidR="00DB0A90" w:rsidRPr="00390BDD" w:rsidRDefault="00DB0A90" w:rsidP="00DB0A90">
      <w:pPr>
        <w:pStyle w:val="ListParagraph"/>
        <w:numPr>
          <w:ilvl w:val="0"/>
          <w:numId w:val="2"/>
        </w:numPr>
        <w:tabs>
          <w:tab w:val="left" w:pos="8098"/>
        </w:tabs>
        <w:bidi/>
        <w:spacing w:after="0" w:line="240" w:lineRule="auto"/>
        <w:jc w:val="both"/>
        <w:rPr>
          <w:rFonts w:ascii="BMitra" w:cs="B Zar"/>
          <w:color w:val="000000"/>
          <w:sz w:val="26"/>
          <w:szCs w:val="26"/>
        </w:rPr>
      </w:pP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هر سه ماه گزارشی از شرح فعالیت و حضور فرد </w:t>
      </w:r>
      <w:r w:rsidRPr="00390BDD">
        <w:rPr>
          <w:rFonts w:ascii="B Zar" w:cs="B Zar" w:hint="cs"/>
          <w:color w:val="000000"/>
          <w:sz w:val="26"/>
          <w:szCs w:val="26"/>
          <w:rtl/>
        </w:rPr>
        <w:t>(</w:t>
      </w:r>
      <w:r w:rsidRPr="00390BDD">
        <w:rPr>
          <w:rFonts w:ascii="BMitra" w:cs="B Zar" w:hint="cs"/>
          <w:color w:val="000000"/>
          <w:sz w:val="26"/>
          <w:szCs w:val="26"/>
          <w:rtl/>
        </w:rPr>
        <w:t>به همراه میزان مرخصی استحقاقی و استعلاجی</w:t>
      </w:r>
      <w:r w:rsidRPr="00390BDD">
        <w:rPr>
          <w:rFonts w:ascii="B Zar" w:cs="B Zar" w:hint="cs"/>
          <w:color w:val="000000"/>
          <w:sz w:val="26"/>
          <w:szCs w:val="26"/>
          <w:rtl/>
        </w:rPr>
        <w:t xml:space="preserve">) </w:t>
      </w: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به همراه مستندات پرداختی به فرد در شرکت را به </w:t>
      </w:r>
      <w:r>
        <w:rPr>
          <w:rFonts w:ascii="BMitra" w:cs="B Zar" w:hint="cs"/>
          <w:color w:val="000000"/>
          <w:sz w:val="26"/>
          <w:szCs w:val="26"/>
          <w:rtl/>
        </w:rPr>
        <w:t>معاونت علمی و فناوری رییس جمهور</w:t>
      </w: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 ارسال نماید</w:t>
      </w:r>
      <w:r w:rsidRPr="00390BDD">
        <w:rPr>
          <w:rFonts w:ascii="B Zar" w:cs="B Zar" w:hint="cs"/>
          <w:color w:val="000000"/>
          <w:sz w:val="26"/>
          <w:szCs w:val="26"/>
          <w:rtl/>
        </w:rPr>
        <w:t>.</w:t>
      </w:r>
    </w:p>
    <w:p w14:paraId="0D753BDF" w14:textId="77777777" w:rsidR="00DB0A90" w:rsidRPr="00390BDD" w:rsidRDefault="00DB0A90" w:rsidP="00DB0A90">
      <w:pPr>
        <w:pStyle w:val="ListParagraph"/>
        <w:numPr>
          <w:ilvl w:val="0"/>
          <w:numId w:val="2"/>
        </w:numPr>
        <w:tabs>
          <w:tab w:val="left" w:pos="8098"/>
        </w:tabs>
        <w:bidi/>
        <w:spacing w:after="0" w:line="240" w:lineRule="auto"/>
        <w:jc w:val="both"/>
        <w:rPr>
          <w:rFonts w:ascii="B Zar" w:cs="B Zar"/>
          <w:color w:val="000000"/>
          <w:sz w:val="26"/>
          <w:szCs w:val="26"/>
          <w:rtl/>
        </w:rPr>
      </w:pP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در تمام مدت استفاده از کارکنان وظیفه مامور، در صورت درخواست </w:t>
      </w:r>
      <w:r>
        <w:rPr>
          <w:rFonts w:ascii="BMitra" w:cs="B Zar" w:hint="cs"/>
          <w:color w:val="000000"/>
          <w:sz w:val="26"/>
          <w:szCs w:val="26"/>
          <w:rtl/>
        </w:rPr>
        <w:t xml:space="preserve">معاونت علمی و فناوری رییس جمهور مستندات و گزارشهای مربوطه </w:t>
      </w:r>
      <w:r w:rsidRPr="00390BDD">
        <w:rPr>
          <w:rFonts w:ascii="BMitra" w:cs="B Zar" w:hint="cs"/>
          <w:color w:val="000000"/>
          <w:sz w:val="26"/>
          <w:szCs w:val="26"/>
          <w:rtl/>
        </w:rPr>
        <w:t>را در اختیار معاونت قرار دهد</w:t>
      </w:r>
      <w:r w:rsidRPr="00390BDD">
        <w:rPr>
          <w:rFonts w:ascii="B Zar" w:cs="B Zar" w:hint="cs"/>
          <w:color w:val="000000"/>
          <w:sz w:val="26"/>
          <w:szCs w:val="26"/>
          <w:rtl/>
        </w:rPr>
        <w:t>.</w:t>
      </w:r>
    </w:p>
    <w:p w14:paraId="0C384098" w14:textId="77777777" w:rsidR="00DB0A90" w:rsidRPr="00FF0D03" w:rsidRDefault="00DB0A90" w:rsidP="00DB0A90">
      <w:pPr>
        <w:pStyle w:val="ListParagraph"/>
        <w:numPr>
          <w:ilvl w:val="0"/>
          <w:numId w:val="2"/>
        </w:numPr>
        <w:tabs>
          <w:tab w:val="left" w:pos="8098"/>
        </w:tabs>
        <w:bidi/>
        <w:spacing w:after="0" w:line="240" w:lineRule="auto"/>
        <w:jc w:val="both"/>
        <w:rPr>
          <w:rFonts w:ascii="BMitra" w:cs="B Zar"/>
          <w:color w:val="000000"/>
          <w:sz w:val="26"/>
          <w:szCs w:val="26"/>
        </w:rPr>
      </w:pPr>
      <w:r>
        <w:rPr>
          <w:rFonts w:ascii="BMitra" w:cs="B Zar" w:hint="cs"/>
          <w:color w:val="000000"/>
          <w:sz w:val="26"/>
          <w:szCs w:val="26"/>
          <w:rtl/>
        </w:rPr>
        <w:t>همکاری لازم با معاونت علمی و فناوری رییس جمهور</w:t>
      </w: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 </w:t>
      </w:r>
      <w:r>
        <w:rPr>
          <w:rFonts w:ascii="BMitra" w:cs="B Zar" w:hint="cs"/>
          <w:color w:val="000000"/>
          <w:sz w:val="26"/>
          <w:szCs w:val="26"/>
          <w:rtl/>
        </w:rPr>
        <w:t xml:space="preserve">را در زمان </w:t>
      </w:r>
      <w:r w:rsidRPr="00390BDD">
        <w:rPr>
          <w:rFonts w:ascii="BMitra" w:cs="B Zar" w:hint="cs"/>
          <w:color w:val="000000"/>
          <w:sz w:val="26"/>
          <w:szCs w:val="26"/>
          <w:rtl/>
        </w:rPr>
        <w:t>بازدیدهای تصادفی</w:t>
      </w:r>
      <w:r>
        <w:rPr>
          <w:rFonts w:ascii="BMitra" w:cs="B Zar" w:hint="cs"/>
          <w:color w:val="000000"/>
          <w:sz w:val="26"/>
          <w:szCs w:val="26"/>
          <w:rtl/>
        </w:rPr>
        <w:t xml:space="preserve"> و یا غیرتصادفی</w:t>
      </w: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 از محل فعالیت فرد در شرکت </w:t>
      </w:r>
      <w:r>
        <w:rPr>
          <w:rFonts w:ascii="BMitra" w:cs="B Zar" w:hint="cs"/>
          <w:color w:val="000000"/>
          <w:sz w:val="26"/>
          <w:szCs w:val="26"/>
          <w:rtl/>
        </w:rPr>
        <w:t xml:space="preserve">به منظور </w:t>
      </w: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نظارت بر روند اخذ کارکنان وظیفه مامور، </w:t>
      </w:r>
      <w:r>
        <w:rPr>
          <w:rFonts w:ascii="BMitra" w:cs="B Zar" w:hint="cs"/>
          <w:color w:val="000000"/>
          <w:sz w:val="26"/>
          <w:szCs w:val="26"/>
          <w:rtl/>
        </w:rPr>
        <w:t xml:space="preserve">داشته باشد و </w:t>
      </w:r>
      <w:r w:rsidRPr="00390BDD">
        <w:rPr>
          <w:rFonts w:ascii="BMitra" w:cs="B Zar" w:hint="cs"/>
          <w:color w:val="000000"/>
          <w:sz w:val="26"/>
          <w:szCs w:val="26"/>
          <w:rtl/>
        </w:rPr>
        <w:t>اسناد و مدارک مرتبط با فرد در شرکت</w:t>
      </w:r>
      <w:r>
        <w:rPr>
          <w:rFonts w:ascii="BMitra" w:cs="B Zar" w:hint="cs"/>
          <w:color w:val="000000"/>
          <w:sz w:val="26"/>
          <w:szCs w:val="26"/>
          <w:rtl/>
        </w:rPr>
        <w:t xml:space="preserve"> را در دسترس قرار دهد.</w:t>
      </w:r>
      <w:r w:rsidRPr="00390BDD">
        <w:rPr>
          <w:rFonts w:ascii="B Zar" w:cs="B Zar" w:hint="cs"/>
          <w:color w:val="000000"/>
          <w:sz w:val="26"/>
          <w:szCs w:val="26"/>
          <w:rtl/>
          <w:lang w:bidi="fa-IR"/>
        </w:rPr>
        <w:t xml:space="preserve"> </w:t>
      </w:r>
    </w:p>
    <w:p w14:paraId="1CD1F3FD" w14:textId="77777777" w:rsidR="00DB0A90" w:rsidRPr="00390BDD" w:rsidRDefault="00DB0A90" w:rsidP="00DB0A90">
      <w:pPr>
        <w:pStyle w:val="ListParagraph"/>
        <w:numPr>
          <w:ilvl w:val="0"/>
          <w:numId w:val="2"/>
        </w:numPr>
        <w:tabs>
          <w:tab w:val="left" w:pos="8098"/>
        </w:tabs>
        <w:bidi/>
        <w:spacing w:after="0" w:line="240" w:lineRule="auto"/>
        <w:jc w:val="both"/>
        <w:rPr>
          <w:rFonts w:ascii="BMitra" w:cs="B Zar"/>
          <w:color w:val="000000"/>
          <w:sz w:val="26"/>
          <w:szCs w:val="26"/>
        </w:rPr>
      </w:pP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در صورت انحلال شرکت و هر مسئله غیرمترقبه، کارکنان وظیفه مامور </w:t>
      </w:r>
      <w:r>
        <w:rPr>
          <w:rFonts w:ascii="BMitra" w:cs="B Zar" w:hint="cs"/>
          <w:color w:val="000000"/>
          <w:sz w:val="26"/>
          <w:szCs w:val="26"/>
          <w:rtl/>
        </w:rPr>
        <w:t xml:space="preserve">را برای </w:t>
      </w: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تعیین نحوه ادامه خدمت به </w:t>
      </w:r>
      <w:r>
        <w:rPr>
          <w:rFonts w:ascii="BMitra" w:cs="B Zar" w:hint="cs"/>
          <w:color w:val="000000"/>
          <w:sz w:val="26"/>
          <w:szCs w:val="26"/>
          <w:rtl/>
        </w:rPr>
        <w:t>معاونت علمی و فناوری رییس جمهور</w:t>
      </w: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 معرفی گردد</w:t>
      </w:r>
      <w:r w:rsidRPr="00390BDD">
        <w:rPr>
          <w:rFonts w:ascii="B Zar" w:cs="B Zar" w:hint="cs"/>
          <w:color w:val="000000"/>
          <w:sz w:val="26"/>
          <w:szCs w:val="26"/>
          <w:rtl/>
        </w:rPr>
        <w:t>.</w:t>
      </w:r>
    </w:p>
    <w:p w14:paraId="4FFC9CC6" w14:textId="78D78499" w:rsidR="00DB0A90" w:rsidRDefault="00DB0A90" w:rsidP="00DB0A90">
      <w:pPr>
        <w:pStyle w:val="ListParagraph"/>
        <w:numPr>
          <w:ilvl w:val="0"/>
          <w:numId w:val="2"/>
        </w:numPr>
        <w:tabs>
          <w:tab w:val="left" w:pos="8098"/>
        </w:tabs>
        <w:bidi/>
        <w:spacing w:after="0" w:line="240" w:lineRule="auto"/>
        <w:jc w:val="both"/>
        <w:rPr>
          <w:rFonts w:ascii="B Zar" w:cs="B Zar"/>
          <w:color w:val="000000"/>
          <w:sz w:val="26"/>
          <w:szCs w:val="26"/>
        </w:rPr>
      </w:pPr>
      <w:r>
        <w:rPr>
          <w:rFonts w:ascii="BMitra" w:cs="B Zar" w:hint="cs"/>
          <w:color w:val="000000"/>
          <w:sz w:val="26"/>
          <w:szCs w:val="26"/>
          <w:rtl/>
        </w:rPr>
        <w:t>در صورت</w:t>
      </w:r>
      <w:r w:rsidRPr="00450146">
        <w:rPr>
          <w:rFonts w:ascii="BMitra" w:cs="B Zar" w:hint="cs"/>
          <w:color w:val="000000"/>
          <w:sz w:val="26"/>
          <w:szCs w:val="26"/>
          <w:rtl/>
        </w:rPr>
        <w:t xml:space="preserve"> </w:t>
      </w:r>
      <w:r w:rsidRPr="00390BDD">
        <w:rPr>
          <w:rFonts w:ascii="BMitra" w:cs="B Zar" w:hint="cs"/>
          <w:color w:val="000000"/>
          <w:sz w:val="26"/>
          <w:szCs w:val="26"/>
          <w:rtl/>
        </w:rPr>
        <w:t>لغو امریه</w:t>
      </w:r>
      <w:r>
        <w:rPr>
          <w:rFonts w:ascii="BMitra" w:cs="B Zar" w:hint="cs"/>
          <w:color w:val="000000"/>
          <w:sz w:val="26"/>
          <w:szCs w:val="26"/>
          <w:rtl/>
        </w:rPr>
        <w:t xml:space="preserve">(گزارش معوقه،انحلال شرکت یا غیبت سرباز و ...) توسط </w:t>
      </w:r>
      <w:r w:rsidRPr="00390BDD">
        <w:rPr>
          <w:rFonts w:ascii="BMitra" w:cs="B Zar" w:hint="cs"/>
          <w:color w:val="000000"/>
          <w:sz w:val="26"/>
          <w:szCs w:val="26"/>
          <w:rtl/>
        </w:rPr>
        <w:t>ستاد کل</w:t>
      </w:r>
      <w:r>
        <w:rPr>
          <w:rFonts w:ascii="BMitra" w:cs="B Zar" w:hint="cs"/>
          <w:color w:val="000000"/>
          <w:sz w:val="26"/>
          <w:szCs w:val="26"/>
          <w:rtl/>
        </w:rPr>
        <w:t xml:space="preserve"> نیروهای مسلح</w:t>
      </w:r>
      <w:r w:rsidRPr="00390BDD">
        <w:rPr>
          <w:rFonts w:ascii="BMitra" w:cs="B Zar" w:hint="cs"/>
          <w:color w:val="000000"/>
          <w:sz w:val="26"/>
          <w:szCs w:val="26"/>
          <w:rtl/>
        </w:rPr>
        <w:t xml:space="preserve"> و یا </w:t>
      </w:r>
      <w:r>
        <w:rPr>
          <w:rFonts w:ascii="BMitra" w:cs="B Zar" w:hint="cs"/>
          <w:color w:val="000000"/>
          <w:sz w:val="26"/>
          <w:szCs w:val="26"/>
          <w:rtl/>
        </w:rPr>
        <w:t xml:space="preserve">معاونت علمی و فناوری رییس جمهور، </w:t>
      </w:r>
      <w:r w:rsidRPr="00390BDD">
        <w:rPr>
          <w:rFonts w:ascii="BMitra" w:cs="B Zar" w:hint="cs"/>
          <w:color w:val="000000"/>
          <w:sz w:val="26"/>
          <w:szCs w:val="26"/>
          <w:rtl/>
        </w:rPr>
        <w:t>در اسرع وقت نسبت به تسوبه حساب و اعاده فرد به معاونت اقدام نماید</w:t>
      </w:r>
      <w:r w:rsidRPr="00390BDD">
        <w:rPr>
          <w:rFonts w:ascii="B Zar" w:cs="B Zar" w:hint="cs"/>
          <w:color w:val="000000"/>
          <w:sz w:val="26"/>
          <w:szCs w:val="26"/>
          <w:rtl/>
        </w:rPr>
        <w:t>.</w:t>
      </w:r>
    </w:p>
    <w:p w14:paraId="4FB23D95" w14:textId="77777777" w:rsidR="00DB0A90" w:rsidRDefault="00DB0A90" w:rsidP="00DB0A90">
      <w:pPr>
        <w:pStyle w:val="ListParagraph"/>
        <w:numPr>
          <w:ilvl w:val="0"/>
          <w:numId w:val="2"/>
        </w:numPr>
        <w:tabs>
          <w:tab w:val="left" w:pos="8098"/>
        </w:tabs>
        <w:bidi/>
        <w:spacing w:after="0" w:line="240" w:lineRule="auto"/>
        <w:jc w:val="both"/>
        <w:rPr>
          <w:rFonts w:ascii="B Zar" w:cs="B Zar"/>
          <w:color w:val="000000"/>
          <w:sz w:val="26"/>
          <w:szCs w:val="26"/>
        </w:rPr>
      </w:pPr>
      <w:r>
        <w:rPr>
          <w:rFonts w:ascii="BMitra" w:cs="B Zar" w:hint="cs"/>
          <w:color w:val="000000"/>
          <w:sz w:val="26"/>
          <w:szCs w:val="26"/>
          <w:rtl/>
        </w:rPr>
        <w:t xml:space="preserve">با توجه به اینکه فرد </w:t>
      </w:r>
      <w:r w:rsidRPr="00390BDD">
        <w:rPr>
          <w:rFonts w:ascii="BMitra" w:cs="B Zar" w:hint="cs"/>
          <w:color w:val="000000"/>
          <w:sz w:val="26"/>
          <w:szCs w:val="26"/>
          <w:rtl/>
        </w:rPr>
        <w:t>در تمام طول خدمت در شرکت، تابع مقررات ستاد کل نیروهای مسلح، معاونت علمی و فناوری رییس جمهور و شرکت خواهد بود</w:t>
      </w:r>
      <w:r>
        <w:rPr>
          <w:rFonts w:ascii="B Zar" w:cs="B Zar" w:hint="cs"/>
          <w:color w:val="000000"/>
          <w:sz w:val="26"/>
          <w:szCs w:val="26"/>
          <w:rtl/>
          <w:lang w:bidi="fa-IR"/>
        </w:rPr>
        <w:t>، مقررات مذکور را به فرد اطلاع رسانی نماید.</w:t>
      </w:r>
    </w:p>
    <w:p w14:paraId="03BCEE2C" w14:textId="73BB40E1" w:rsidR="00DB0A90" w:rsidRDefault="00DB0A90" w:rsidP="00DB0A90">
      <w:pPr>
        <w:pStyle w:val="ListParagraph"/>
        <w:numPr>
          <w:ilvl w:val="0"/>
          <w:numId w:val="2"/>
        </w:numPr>
        <w:tabs>
          <w:tab w:val="left" w:pos="8098"/>
        </w:tabs>
        <w:bidi/>
        <w:spacing w:after="0" w:line="240" w:lineRule="auto"/>
        <w:jc w:val="both"/>
        <w:rPr>
          <w:rFonts w:ascii="B Zar" w:cs="B Zar"/>
          <w:color w:val="000000"/>
          <w:sz w:val="26"/>
          <w:szCs w:val="26"/>
        </w:rPr>
      </w:pPr>
      <w:r>
        <w:rPr>
          <w:rFonts w:ascii="B Zar" w:cs="B Zar" w:hint="cs"/>
          <w:color w:val="000000"/>
          <w:sz w:val="26"/>
          <w:szCs w:val="26"/>
          <w:rtl/>
          <w:lang w:bidi="fa-IR"/>
        </w:rPr>
        <w:t>در صورت لغو سرباز</w:t>
      </w:r>
      <w:r w:rsidR="00F92CA4">
        <w:rPr>
          <w:rFonts w:ascii="B Zar" w:cs="B Zar" w:hint="cs"/>
          <w:color w:val="000000"/>
          <w:sz w:val="26"/>
          <w:szCs w:val="26"/>
          <w:rtl/>
          <w:lang w:bidi="fa-IR"/>
        </w:rPr>
        <w:t xml:space="preserve"> امریه</w:t>
      </w:r>
      <w:r>
        <w:rPr>
          <w:rFonts w:ascii="B Zar" w:cs="B Zar" w:hint="cs"/>
          <w:color w:val="000000"/>
          <w:sz w:val="26"/>
          <w:szCs w:val="26"/>
          <w:rtl/>
          <w:lang w:bidi="fa-IR"/>
        </w:rPr>
        <w:t xml:space="preserve"> در حین خدمت یا انحلال شرکت مبلغ نظارت و ارزیابی و دوره آموزشی قابل عودت نخواهد بود.</w:t>
      </w:r>
    </w:p>
    <w:p w14:paraId="4705D62C" w14:textId="47452BE4" w:rsidR="002610F0" w:rsidRPr="002948C8" w:rsidRDefault="00C63398" w:rsidP="002948C8">
      <w:pPr>
        <w:pStyle w:val="ListParagraph"/>
        <w:numPr>
          <w:ilvl w:val="0"/>
          <w:numId w:val="2"/>
        </w:numPr>
        <w:tabs>
          <w:tab w:val="left" w:pos="8098"/>
        </w:tabs>
        <w:bidi/>
        <w:spacing w:after="0" w:line="240" w:lineRule="auto"/>
        <w:jc w:val="both"/>
        <w:rPr>
          <w:rFonts w:ascii="B Zar" w:cs="B Zar"/>
          <w:color w:val="000000"/>
          <w:sz w:val="26"/>
          <w:szCs w:val="26"/>
        </w:rPr>
      </w:pPr>
      <w:r w:rsidRPr="00C63398">
        <w:rPr>
          <w:rFonts w:ascii="B Zar" w:cs="B Zar"/>
          <w:color w:val="000000"/>
          <w:sz w:val="26"/>
          <w:szCs w:val="26"/>
          <w:rtl/>
        </w:rPr>
        <w:t>شرکت و متقاض</w:t>
      </w:r>
      <w:r w:rsidRPr="00C63398">
        <w:rPr>
          <w:rFonts w:ascii="B Zar" w:cs="B Zar" w:hint="cs"/>
          <w:color w:val="000000"/>
          <w:sz w:val="26"/>
          <w:szCs w:val="26"/>
          <w:rtl/>
        </w:rPr>
        <w:t>ی</w:t>
      </w:r>
      <w:r w:rsidRPr="00C63398">
        <w:rPr>
          <w:rFonts w:ascii="B Zar" w:cs="B Zar"/>
          <w:color w:val="000000"/>
          <w:sz w:val="26"/>
          <w:szCs w:val="26"/>
          <w:rtl/>
        </w:rPr>
        <w:t xml:space="preserve"> متعهد م</w:t>
      </w:r>
      <w:r w:rsidRPr="00C63398">
        <w:rPr>
          <w:rFonts w:ascii="B Zar" w:cs="B Zar" w:hint="cs"/>
          <w:color w:val="000000"/>
          <w:sz w:val="26"/>
          <w:szCs w:val="26"/>
          <w:rtl/>
        </w:rPr>
        <w:t>ی‌</w:t>
      </w:r>
      <w:r w:rsidRPr="00C63398">
        <w:rPr>
          <w:rFonts w:ascii="B Zar" w:cs="B Zar" w:hint="eastAsia"/>
          <w:color w:val="000000"/>
          <w:sz w:val="26"/>
          <w:szCs w:val="26"/>
          <w:rtl/>
        </w:rPr>
        <w:t>شوند</w:t>
      </w:r>
      <w:r w:rsidRPr="00C63398">
        <w:rPr>
          <w:rFonts w:ascii="B Zar" w:cs="B Zar"/>
          <w:color w:val="000000"/>
          <w:sz w:val="26"/>
          <w:szCs w:val="26"/>
          <w:rtl/>
        </w:rPr>
        <w:t xml:space="preserve"> که ه</w:t>
      </w:r>
      <w:r w:rsidRPr="00C63398">
        <w:rPr>
          <w:rFonts w:ascii="B Zar" w:cs="B Zar" w:hint="cs"/>
          <w:color w:val="000000"/>
          <w:sz w:val="26"/>
          <w:szCs w:val="26"/>
          <w:rtl/>
        </w:rPr>
        <w:t>ی</w:t>
      </w:r>
      <w:r w:rsidRPr="00C63398">
        <w:rPr>
          <w:rFonts w:ascii="B Zar" w:cs="B Zar" w:hint="eastAsia"/>
          <w:color w:val="000000"/>
          <w:sz w:val="26"/>
          <w:szCs w:val="26"/>
          <w:rtl/>
        </w:rPr>
        <w:t>چ‌گونه</w:t>
      </w:r>
      <w:r w:rsidRPr="00C63398">
        <w:rPr>
          <w:rFonts w:ascii="B Zar" w:cs="B Zar"/>
          <w:color w:val="000000"/>
          <w:sz w:val="26"/>
          <w:szCs w:val="26"/>
          <w:rtl/>
        </w:rPr>
        <w:t xml:space="preserve"> ضمانت</w:t>
      </w:r>
      <w:r w:rsidRPr="00C63398">
        <w:rPr>
          <w:rFonts w:ascii="B Zar" w:cs="B Zar" w:hint="cs"/>
          <w:color w:val="000000"/>
          <w:sz w:val="26"/>
          <w:szCs w:val="26"/>
          <w:rtl/>
        </w:rPr>
        <w:t>ی</w:t>
      </w:r>
      <w:r w:rsidRPr="00C63398">
        <w:rPr>
          <w:rFonts w:ascii="B Zar" w:cs="B Zar"/>
          <w:color w:val="000000"/>
          <w:sz w:val="26"/>
          <w:szCs w:val="26"/>
          <w:rtl/>
        </w:rPr>
        <w:t xml:space="preserve"> (از قب</w:t>
      </w:r>
      <w:r w:rsidRPr="00C63398">
        <w:rPr>
          <w:rFonts w:ascii="B Zar" w:cs="B Zar" w:hint="cs"/>
          <w:color w:val="000000"/>
          <w:sz w:val="26"/>
          <w:szCs w:val="26"/>
          <w:rtl/>
        </w:rPr>
        <w:t>ی</w:t>
      </w:r>
      <w:r w:rsidRPr="00C63398">
        <w:rPr>
          <w:rFonts w:ascii="B Zar" w:cs="B Zar" w:hint="eastAsia"/>
          <w:color w:val="000000"/>
          <w:sz w:val="26"/>
          <w:szCs w:val="26"/>
          <w:rtl/>
        </w:rPr>
        <w:t>ل</w:t>
      </w:r>
      <w:r w:rsidRPr="00C63398">
        <w:rPr>
          <w:rFonts w:ascii="B Zar" w:cs="B Zar"/>
          <w:color w:val="000000"/>
          <w:sz w:val="26"/>
          <w:szCs w:val="26"/>
          <w:rtl/>
        </w:rPr>
        <w:t xml:space="preserve"> چک، سفته و ...) بابت استفاده از تسه</w:t>
      </w:r>
      <w:r w:rsidRPr="00C63398">
        <w:rPr>
          <w:rFonts w:ascii="B Zar" w:cs="B Zar" w:hint="cs"/>
          <w:color w:val="000000"/>
          <w:sz w:val="26"/>
          <w:szCs w:val="26"/>
          <w:rtl/>
        </w:rPr>
        <w:t>ی</w:t>
      </w:r>
      <w:r w:rsidRPr="00C63398">
        <w:rPr>
          <w:rFonts w:ascii="B Zar" w:cs="B Zar" w:hint="eastAsia"/>
          <w:color w:val="000000"/>
          <w:sz w:val="26"/>
          <w:szCs w:val="26"/>
          <w:rtl/>
        </w:rPr>
        <w:t>لات</w:t>
      </w:r>
      <w:r w:rsidRPr="00C63398">
        <w:rPr>
          <w:rFonts w:ascii="B Zar" w:cs="B Zar"/>
          <w:color w:val="000000"/>
          <w:sz w:val="26"/>
          <w:szCs w:val="26"/>
          <w:rtl/>
        </w:rPr>
        <w:t xml:space="preserve"> امر</w:t>
      </w:r>
      <w:r w:rsidRPr="00C63398">
        <w:rPr>
          <w:rFonts w:ascii="B Zar" w:cs="B Zar" w:hint="cs"/>
          <w:color w:val="000000"/>
          <w:sz w:val="26"/>
          <w:szCs w:val="26"/>
          <w:rtl/>
        </w:rPr>
        <w:t>ی</w:t>
      </w:r>
      <w:r w:rsidRPr="00C63398">
        <w:rPr>
          <w:rFonts w:ascii="B Zar" w:cs="B Zar" w:hint="eastAsia"/>
          <w:color w:val="000000"/>
          <w:sz w:val="26"/>
          <w:szCs w:val="26"/>
          <w:rtl/>
        </w:rPr>
        <w:t>ه</w:t>
      </w:r>
      <w:r w:rsidRPr="00C63398">
        <w:rPr>
          <w:rFonts w:ascii="B Zar" w:cs="B Zar"/>
          <w:color w:val="000000"/>
          <w:sz w:val="26"/>
          <w:szCs w:val="26"/>
          <w:rtl/>
        </w:rPr>
        <w:t xml:space="preserve"> سرباز</w:t>
      </w:r>
      <w:r w:rsidRPr="00C63398">
        <w:rPr>
          <w:rFonts w:ascii="B Zar" w:cs="B Zar" w:hint="cs"/>
          <w:color w:val="000000"/>
          <w:sz w:val="26"/>
          <w:szCs w:val="26"/>
          <w:rtl/>
        </w:rPr>
        <w:t>ی</w:t>
      </w:r>
      <w:r w:rsidRPr="00C63398">
        <w:rPr>
          <w:rFonts w:ascii="B Zar" w:cs="B Zar"/>
          <w:color w:val="000000"/>
          <w:sz w:val="26"/>
          <w:szCs w:val="26"/>
          <w:rtl/>
        </w:rPr>
        <w:t xml:space="preserve"> رد و بدل ننما</w:t>
      </w:r>
      <w:r w:rsidRPr="00C63398">
        <w:rPr>
          <w:rFonts w:ascii="B Zar" w:cs="B Zar" w:hint="cs"/>
          <w:color w:val="000000"/>
          <w:sz w:val="26"/>
          <w:szCs w:val="26"/>
          <w:rtl/>
        </w:rPr>
        <w:t>ی</w:t>
      </w:r>
      <w:r w:rsidRPr="00C63398">
        <w:rPr>
          <w:rFonts w:ascii="B Zar" w:cs="B Zar" w:hint="eastAsia"/>
          <w:color w:val="000000"/>
          <w:sz w:val="26"/>
          <w:szCs w:val="26"/>
          <w:rtl/>
        </w:rPr>
        <w:t>ند</w:t>
      </w:r>
      <w:r w:rsidRPr="00C63398">
        <w:rPr>
          <w:rFonts w:ascii="B Zar" w:cs="B Zar"/>
          <w:color w:val="000000"/>
          <w:sz w:val="26"/>
          <w:szCs w:val="26"/>
          <w:rtl/>
        </w:rPr>
        <w:t>. در صورت</w:t>
      </w:r>
      <w:r w:rsidRPr="00C63398">
        <w:rPr>
          <w:rFonts w:ascii="B Zar" w:cs="B Zar" w:hint="cs"/>
          <w:color w:val="000000"/>
          <w:sz w:val="26"/>
          <w:szCs w:val="26"/>
          <w:rtl/>
        </w:rPr>
        <w:t>ی</w:t>
      </w:r>
      <w:r w:rsidRPr="00C63398">
        <w:rPr>
          <w:rFonts w:ascii="B Zar" w:cs="B Zar"/>
          <w:color w:val="000000"/>
          <w:sz w:val="26"/>
          <w:szCs w:val="26"/>
          <w:rtl/>
        </w:rPr>
        <w:t xml:space="preserve"> که پ</w:t>
      </w:r>
      <w:r w:rsidRPr="00C63398">
        <w:rPr>
          <w:rFonts w:ascii="B Zar" w:cs="B Zar" w:hint="cs"/>
          <w:color w:val="000000"/>
          <w:sz w:val="26"/>
          <w:szCs w:val="26"/>
          <w:rtl/>
        </w:rPr>
        <w:t>ی</w:t>
      </w:r>
      <w:r w:rsidRPr="00C63398">
        <w:rPr>
          <w:rFonts w:ascii="B Zar" w:cs="B Zar" w:hint="eastAsia"/>
          <w:color w:val="000000"/>
          <w:sz w:val="26"/>
          <w:szCs w:val="26"/>
          <w:rtl/>
        </w:rPr>
        <w:t>ش</w:t>
      </w:r>
      <w:r w:rsidRPr="00C63398">
        <w:rPr>
          <w:rFonts w:ascii="B Zar" w:cs="B Zar"/>
          <w:color w:val="000000"/>
          <w:sz w:val="26"/>
          <w:szCs w:val="26"/>
          <w:rtl/>
        </w:rPr>
        <w:t xml:space="preserve"> از آغاز فرا</w:t>
      </w:r>
      <w:r w:rsidRPr="00C63398">
        <w:rPr>
          <w:rFonts w:ascii="B Zar" w:cs="B Zar" w:hint="cs"/>
          <w:color w:val="000000"/>
          <w:sz w:val="26"/>
          <w:szCs w:val="26"/>
          <w:rtl/>
        </w:rPr>
        <w:t>ی</w:t>
      </w:r>
      <w:r w:rsidRPr="00C63398">
        <w:rPr>
          <w:rFonts w:ascii="B Zar" w:cs="B Zar" w:hint="eastAsia"/>
          <w:color w:val="000000"/>
          <w:sz w:val="26"/>
          <w:szCs w:val="26"/>
          <w:rtl/>
        </w:rPr>
        <w:t>ند</w:t>
      </w:r>
      <w:r w:rsidRPr="00C63398">
        <w:rPr>
          <w:rFonts w:ascii="B Zar" w:cs="B Zar"/>
          <w:color w:val="000000"/>
          <w:sz w:val="26"/>
          <w:szCs w:val="26"/>
          <w:rtl/>
        </w:rPr>
        <w:t xml:space="preserve"> خدمت (در زمان استخدام، کارآموز</w:t>
      </w:r>
      <w:r w:rsidRPr="00C63398">
        <w:rPr>
          <w:rFonts w:ascii="B Zar" w:cs="B Zar" w:hint="cs"/>
          <w:color w:val="000000"/>
          <w:sz w:val="26"/>
          <w:szCs w:val="26"/>
          <w:rtl/>
        </w:rPr>
        <w:t>ی</w:t>
      </w:r>
      <w:r w:rsidRPr="00C63398">
        <w:rPr>
          <w:rFonts w:ascii="B Zar" w:cs="B Zar"/>
          <w:color w:val="000000"/>
          <w:sz w:val="26"/>
          <w:szCs w:val="26"/>
          <w:rtl/>
        </w:rPr>
        <w:t xml:space="preserve"> و ...) ن</w:t>
      </w:r>
      <w:r w:rsidRPr="00C63398">
        <w:rPr>
          <w:rFonts w:ascii="B Zar" w:cs="B Zar" w:hint="cs"/>
          <w:color w:val="000000"/>
          <w:sz w:val="26"/>
          <w:szCs w:val="26"/>
          <w:rtl/>
        </w:rPr>
        <w:t>ی</w:t>
      </w:r>
      <w:r w:rsidRPr="00C63398">
        <w:rPr>
          <w:rFonts w:ascii="B Zar" w:cs="B Zar" w:hint="eastAsia"/>
          <w:color w:val="000000"/>
          <w:sz w:val="26"/>
          <w:szCs w:val="26"/>
          <w:rtl/>
        </w:rPr>
        <w:t>ز</w:t>
      </w:r>
      <w:r w:rsidRPr="00C63398">
        <w:rPr>
          <w:rFonts w:ascii="B Zar" w:cs="B Zar"/>
          <w:color w:val="000000"/>
          <w:sz w:val="26"/>
          <w:szCs w:val="26"/>
          <w:rtl/>
        </w:rPr>
        <w:t xml:space="preserve"> موارد</w:t>
      </w:r>
      <w:r w:rsidRPr="00C63398">
        <w:rPr>
          <w:rFonts w:ascii="B Zar" w:cs="B Zar" w:hint="cs"/>
          <w:color w:val="000000"/>
          <w:sz w:val="26"/>
          <w:szCs w:val="26"/>
          <w:rtl/>
        </w:rPr>
        <w:t>ی</w:t>
      </w:r>
      <w:r w:rsidRPr="00C63398">
        <w:rPr>
          <w:rFonts w:ascii="B Zar" w:cs="B Zar"/>
          <w:color w:val="000000"/>
          <w:sz w:val="26"/>
          <w:szCs w:val="26"/>
          <w:rtl/>
        </w:rPr>
        <w:t xml:space="preserve"> از ا</w:t>
      </w:r>
      <w:r w:rsidRPr="00C63398">
        <w:rPr>
          <w:rFonts w:ascii="B Zar" w:cs="B Zar" w:hint="cs"/>
          <w:color w:val="000000"/>
          <w:sz w:val="26"/>
          <w:szCs w:val="26"/>
          <w:rtl/>
        </w:rPr>
        <w:t>ی</w:t>
      </w:r>
      <w:r w:rsidRPr="00C63398">
        <w:rPr>
          <w:rFonts w:ascii="B Zar" w:cs="B Zar" w:hint="eastAsia"/>
          <w:color w:val="000000"/>
          <w:sz w:val="26"/>
          <w:szCs w:val="26"/>
          <w:rtl/>
        </w:rPr>
        <w:t>ن</w:t>
      </w:r>
      <w:r w:rsidRPr="00C63398">
        <w:rPr>
          <w:rFonts w:ascii="B Zar" w:cs="B Zar"/>
          <w:color w:val="000000"/>
          <w:sz w:val="26"/>
          <w:szCs w:val="26"/>
          <w:rtl/>
        </w:rPr>
        <w:t xml:space="preserve"> قب</w:t>
      </w:r>
      <w:r w:rsidRPr="00C63398">
        <w:rPr>
          <w:rFonts w:ascii="B Zar" w:cs="B Zar" w:hint="cs"/>
          <w:color w:val="000000"/>
          <w:sz w:val="26"/>
          <w:szCs w:val="26"/>
          <w:rtl/>
        </w:rPr>
        <w:t>ی</w:t>
      </w:r>
      <w:r w:rsidRPr="00C63398">
        <w:rPr>
          <w:rFonts w:ascii="B Zar" w:cs="B Zar" w:hint="eastAsia"/>
          <w:color w:val="000000"/>
          <w:sz w:val="26"/>
          <w:szCs w:val="26"/>
          <w:rtl/>
        </w:rPr>
        <w:t>ل</w:t>
      </w:r>
      <w:r w:rsidRPr="00C63398">
        <w:rPr>
          <w:rFonts w:ascii="B Zar" w:cs="B Zar"/>
          <w:color w:val="000000"/>
          <w:sz w:val="26"/>
          <w:szCs w:val="26"/>
          <w:rtl/>
        </w:rPr>
        <w:t xml:space="preserve"> در</w:t>
      </w:r>
      <w:r w:rsidRPr="00C63398">
        <w:rPr>
          <w:rFonts w:ascii="B Zar" w:cs="B Zar" w:hint="cs"/>
          <w:color w:val="000000"/>
          <w:sz w:val="26"/>
          <w:szCs w:val="26"/>
          <w:rtl/>
        </w:rPr>
        <w:t>ی</w:t>
      </w:r>
      <w:r w:rsidRPr="00C63398">
        <w:rPr>
          <w:rFonts w:ascii="B Zar" w:cs="B Zar" w:hint="eastAsia"/>
          <w:color w:val="000000"/>
          <w:sz w:val="26"/>
          <w:szCs w:val="26"/>
          <w:rtl/>
        </w:rPr>
        <w:t>افت</w:t>
      </w:r>
      <w:r w:rsidRPr="00C63398">
        <w:rPr>
          <w:rFonts w:ascii="B Zar" w:cs="B Zar"/>
          <w:color w:val="000000"/>
          <w:sz w:val="26"/>
          <w:szCs w:val="26"/>
          <w:rtl/>
        </w:rPr>
        <w:t xml:space="preserve"> شده باشد، در دوران خدمت سرباز فناور فاقد هرگونه اعتبار قانون</w:t>
      </w:r>
      <w:r w:rsidRPr="00C63398">
        <w:rPr>
          <w:rFonts w:ascii="B Zar" w:cs="B Zar" w:hint="cs"/>
          <w:color w:val="000000"/>
          <w:sz w:val="26"/>
          <w:szCs w:val="26"/>
          <w:rtl/>
        </w:rPr>
        <w:t>ی</w:t>
      </w:r>
      <w:r w:rsidRPr="00C63398">
        <w:rPr>
          <w:rFonts w:ascii="B Zar" w:cs="B Zar"/>
          <w:color w:val="000000"/>
          <w:sz w:val="26"/>
          <w:szCs w:val="26"/>
          <w:rtl/>
        </w:rPr>
        <w:t xml:space="preserve"> خواهد بود</w:t>
      </w:r>
      <w:r w:rsidR="002948C8">
        <w:rPr>
          <w:rFonts w:ascii="B Zar" w:cs="B Zar" w:hint="cs"/>
          <w:color w:val="000000"/>
          <w:sz w:val="26"/>
          <w:szCs w:val="26"/>
          <w:rtl/>
        </w:rPr>
        <w:t>.</w:t>
      </w:r>
    </w:p>
    <w:p w14:paraId="68BA4093" w14:textId="6D93F9B9" w:rsidR="00E43B7F" w:rsidRPr="002610F0" w:rsidRDefault="002610F0" w:rsidP="002610F0">
      <w:pPr>
        <w:pStyle w:val="ListParagraph"/>
        <w:numPr>
          <w:ilvl w:val="0"/>
          <w:numId w:val="2"/>
        </w:numPr>
        <w:tabs>
          <w:tab w:val="left" w:pos="8098"/>
        </w:tabs>
        <w:bidi/>
        <w:spacing w:after="0" w:line="240" w:lineRule="auto"/>
        <w:jc w:val="both"/>
        <w:rPr>
          <w:rFonts w:ascii="B Zar" w:cs="B Zar"/>
          <w:color w:val="000000"/>
          <w:sz w:val="26"/>
          <w:szCs w:val="26"/>
        </w:rPr>
      </w:pPr>
      <w:r w:rsidRPr="002610F0">
        <w:rPr>
          <w:rFonts w:ascii="B Zar" w:cs="B Zar"/>
          <w:color w:val="000000"/>
          <w:sz w:val="26"/>
          <w:szCs w:val="26"/>
          <w:rtl/>
        </w:rPr>
        <w:lastRenderedPageBreak/>
        <w:t>همچن</w:t>
      </w:r>
      <w:r w:rsidRPr="002610F0">
        <w:rPr>
          <w:rFonts w:ascii="B Zar" w:cs="B Zar" w:hint="cs"/>
          <w:color w:val="000000"/>
          <w:sz w:val="26"/>
          <w:szCs w:val="26"/>
          <w:rtl/>
        </w:rPr>
        <w:t>ی</w:t>
      </w:r>
      <w:r w:rsidRPr="002610F0">
        <w:rPr>
          <w:rFonts w:ascii="B Zar" w:cs="B Zar" w:hint="eastAsia"/>
          <w:color w:val="000000"/>
          <w:sz w:val="26"/>
          <w:szCs w:val="26"/>
          <w:rtl/>
        </w:rPr>
        <w:t>ن</w:t>
      </w:r>
      <w:r w:rsidRPr="002610F0">
        <w:rPr>
          <w:rFonts w:ascii="B Zar" w:cs="B Zar"/>
          <w:color w:val="000000"/>
          <w:sz w:val="26"/>
          <w:szCs w:val="26"/>
          <w:rtl/>
        </w:rPr>
        <w:t xml:space="preserve"> شرکت اطلاع </w:t>
      </w:r>
      <w:r w:rsidR="002948C8">
        <w:rPr>
          <w:rFonts w:ascii="B Zar" w:cs="B Zar" w:hint="cs"/>
          <w:color w:val="000000"/>
          <w:sz w:val="26"/>
          <w:szCs w:val="26"/>
          <w:rtl/>
        </w:rPr>
        <w:t xml:space="preserve">و موافقت </w:t>
      </w:r>
      <w:r w:rsidRPr="002610F0">
        <w:rPr>
          <w:rFonts w:ascii="B Zar" w:cs="B Zar"/>
          <w:color w:val="000000"/>
          <w:sz w:val="26"/>
          <w:szCs w:val="26"/>
          <w:rtl/>
        </w:rPr>
        <w:t>خود را در خصوص حق استفاده م</w:t>
      </w:r>
      <w:r w:rsidR="002948C8">
        <w:rPr>
          <w:rFonts w:ascii="B Zar" w:cs="B Zar" w:hint="cs"/>
          <w:color w:val="000000"/>
          <w:sz w:val="26"/>
          <w:szCs w:val="26"/>
          <w:rtl/>
        </w:rPr>
        <w:t>أ</w:t>
      </w:r>
      <w:r w:rsidRPr="002610F0">
        <w:rPr>
          <w:rFonts w:ascii="B Zar" w:cs="B Zar"/>
          <w:color w:val="000000"/>
          <w:sz w:val="26"/>
          <w:szCs w:val="26"/>
          <w:rtl/>
        </w:rPr>
        <w:t>مور وظ</w:t>
      </w:r>
      <w:r w:rsidRPr="002610F0">
        <w:rPr>
          <w:rFonts w:ascii="B Zar" w:cs="B Zar" w:hint="cs"/>
          <w:color w:val="000000"/>
          <w:sz w:val="26"/>
          <w:szCs w:val="26"/>
          <w:rtl/>
        </w:rPr>
        <w:t>ی</w:t>
      </w:r>
      <w:r w:rsidRPr="002610F0">
        <w:rPr>
          <w:rFonts w:ascii="B Zar" w:cs="B Zar" w:hint="eastAsia"/>
          <w:color w:val="000000"/>
          <w:sz w:val="26"/>
          <w:szCs w:val="26"/>
          <w:rtl/>
        </w:rPr>
        <w:t>فه</w:t>
      </w:r>
      <w:r w:rsidRPr="002610F0">
        <w:rPr>
          <w:rFonts w:ascii="B Zar" w:cs="B Zar"/>
          <w:color w:val="000000"/>
          <w:sz w:val="26"/>
          <w:szCs w:val="26"/>
          <w:rtl/>
        </w:rPr>
        <w:t xml:space="preserve"> از</w:t>
      </w:r>
      <w:r w:rsidRPr="00E43B7F">
        <w:rPr>
          <w:rFonts w:ascii="B Zar" w:cs="B Zar"/>
          <w:color w:val="000000"/>
          <w:sz w:val="26"/>
          <w:szCs w:val="26"/>
          <w:rtl/>
        </w:rPr>
        <w:t xml:space="preserve"> کسری خدمت</w:t>
      </w:r>
      <w:r w:rsidR="002948C8">
        <w:rPr>
          <w:rFonts w:ascii="B Zar" w:cs="B Zar" w:hint="cs"/>
          <w:color w:val="000000"/>
          <w:sz w:val="26"/>
          <w:szCs w:val="26"/>
          <w:rtl/>
        </w:rPr>
        <w:t xml:space="preserve"> (</w:t>
      </w:r>
      <w:r w:rsidRPr="00E43B7F">
        <w:rPr>
          <w:rFonts w:ascii="B Zar" w:cs="B Zar"/>
          <w:color w:val="000000"/>
          <w:sz w:val="26"/>
          <w:szCs w:val="26"/>
          <w:rtl/>
        </w:rPr>
        <w:t>تمامی موارد و به میزان مورد ت</w:t>
      </w:r>
      <w:r w:rsidR="002948C8">
        <w:rPr>
          <w:rFonts w:ascii="B Zar" w:cs="B Zar" w:hint="cs"/>
          <w:color w:val="000000"/>
          <w:sz w:val="26"/>
          <w:szCs w:val="26"/>
          <w:rtl/>
        </w:rPr>
        <w:t>أ</w:t>
      </w:r>
      <w:r w:rsidRPr="00E43B7F">
        <w:rPr>
          <w:rFonts w:ascii="B Zar" w:cs="B Zar"/>
          <w:color w:val="000000"/>
          <w:sz w:val="26"/>
          <w:szCs w:val="26"/>
          <w:rtl/>
        </w:rPr>
        <w:t>یید یگان خدمتی</w:t>
      </w:r>
      <w:r w:rsidR="002948C8">
        <w:rPr>
          <w:rFonts w:ascii="B Zar" w:cs="B Zar" w:hint="cs"/>
          <w:color w:val="000000"/>
          <w:sz w:val="26"/>
          <w:szCs w:val="26"/>
          <w:rtl/>
        </w:rPr>
        <w:t>)</w:t>
      </w:r>
      <w:r w:rsidRPr="002610F0">
        <w:rPr>
          <w:rFonts w:ascii="B Zar" w:cs="B Zar"/>
          <w:color w:val="000000"/>
          <w:sz w:val="26"/>
          <w:szCs w:val="26"/>
          <w:rtl/>
        </w:rPr>
        <w:t xml:space="preserve"> </w:t>
      </w:r>
      <w:r w:rsidRPr="002610F0">
        <w:rPr>
          <w:rFonts w:ascii="B Zar" w:cs="B Zar"/>
          <w:color w:val="000000"/>
          <w:sz w:val="26"/>
          <w:szCs w:val="26"/>
          <w:rtl/>
        </w:rPr>
        <w:t>اعلام م</w:t>
      </w:r>
      <w:r w:rsidRPr="002610F0">
        <w:rPr>
          <w:rFonts w:ascii="B Zar" w:cs="B Zar" w:hint="cs"/>
          <w:color w:val="000000"/>
          <w:sz w:val="26"/>
          <w:szCs w:val="26"/>
          <w:rtl/>
        </w:rPr>
        <w:t>ی‌</w:t>
      </w:r>
      <w:r w:rsidRPr="002610F0">
        <w:rPr>
          <w:rFonts w:ascii="B Zar" w:cs="B Zar" w:hint="eastAsia"/>
          <w:color w:val="000000"/>
          <w:sz w:val="26"/>
          <w:szCs w:val="26"/>
          <w:rtl/>
        </w:rPr>
        <w:t>نما</w:t>
      </w:r>
      <w:r w:rsidRPr="002610F0">
        <w:rPr>
          <w:rFonts w:ascii="B Zar" w:cs="B Zar" w:hint="cs"/>
          <w:color w:val="000000"/>
          <w:sz w:val="26"/>
          <w:szCs w:val="26"/>
          <w:rtl/>
        </w:rPr>
        <w:t>ی</w:t>
      </w:r>
      <w:r w:rsidRPr="002610F0">
        <w:rPr>
          <w:rFonts w:ascii="B Zar" w:cs="B Zar" w:hint="eastAsia"/>
          <w:color w:val="000000"/>
          <w:sz w:val="26"/>
          <w:szCs w:val="26"/>
          <w:rtl/>
        </w:rPr>
        <w:t>د</w:t>
      </w:r>
      <w:r>
        <w:rPr>
          <w:rFonts w:ascii="B Zar" w:cs="B Zar" w:hint="cs"/>
          <w:color w:val="000000"/>
          <w:sz w:val="26"/>
          <w:szCs w:val="26"/>
          <w:rtl/>
        </w:rPr>
        <w:t>.</w:t>
      </w:r>
    </w:p>
    <w:p w14:paraId="71B4DF10" w14:textId="0070FD82" w:rsidR="00C669C4" w:rsidRDefault="00C669C4" w:rsidP="00C669C4">
      <w:pPr>
        <w:pStyle w:val="ListParagraph"/>
        <w:numPr>
          <w:ilvl w:val="0"/>
          <w:numId w:val="2"/>
        </w:numPr>
        <w:tabs>
          <w:tab w:val="left" w:pos="8098"/>
        </w:tabs>
        <w:bidi/>
        <w:spacing w:after="0" w:line="240" w:lineRule="auto"/>
        <w:jc w:val="both"/>
        <w:rPr>
          <w:ins w:id="4" w:author="Arzyaban ZistBoom" w:date="2022-04-17T10:26:00Z"/>
          <w:rFonts w:ascii="B Zar" w:cs="B Zar"/>
          <w:color w:val="000000"/>
          <w:sz w:val="26"/>
          <w:szCs w:val="26"/>
        </w:rPr>
      </w:pPr>
      <w:r>
        <w:rPr>
          <w:rFonts w:ascii="B Zar" w:cs="B Zar" w:hint="cs"/>
          <w:color w:val="000000"/>
          <w:sz w:val="26"/>
          <w:szCs w:val="26"/>
          <w:rtl/>
        </w:rPr>
        <w:t xml:space="preserve">از نظر مدیرعامل شرکت، اجازه‌ی ارسال مستندات سرباز (اعم از گزارش عملکرد، </w:t>
      </w:r>
      <w:r w:rsidR="008D5460">
        <w:rPr>
          <w:rFonts w:ascii="B Zar" w:cs="B Zar" w:hint="cs"/>
          <w:color w:val="000000"/>
          <w:sz w:val="26"/>
          <w:szCs w:val="26"/>
          <w:rtl/>
        </w:rPr>
        <w:t>برگ</w:t>
      </w:r>
      <w:r>
        <w:rPr>
          <w:rFonts w:ascii="B Zar" w:cs="B Zar" w:hint="cs"/>
          <w:color w:val="000000"/>
          <w:sz w:val="26"/>
          <w:szCs w:val="26"/>
          <w:rtl/>
        </w:rPr>
        <w:t>ه‌های مرخصی و مأموریت، نامه‌های تغییر آدرس</w:t>
      </w:r>
      <w:r w:rsidR="008D5460">
        <w:rPr>
          <w:rFonts w:ascii="B Zar" w:cs="B Zar" w:hint="cs"/>
          <w:color w:val="000000"/>
          <w:sz w:val="26"/>
          <w:szCs w:val="26"/>
          <w:rtl/>
        </w:rPr>
        <w:t xml:space="preserve"> و</w:t>
      </w:r>
      <w:r>
        <w:rPr>
          <w:rFonts w:ascii="B Zar" w:cs="B Zar" w:hint="cs"/>
          <w:color w:val="000000"/>
          <w:sz w:val="26"/>
          <w:szCs w:val="26"/>
          <w:rtl/>
        </w:rPr>
        <w:t xml:space="preserve"> ساعت کاری) با مهر و امضای دیجیتال   وجود دارد</w:t>
      </w:r>
      <w:r>
        <w:rPr>
          <w:rFonts w:ascii="Calibri" w:hAnsi="Calibri" w:cs="Calibri"/>
          <w:color w:val="000000"/>
          <w:sz w:val="26"/>
          <w:szCs w:val="26"/>
          <w:rtl/>
        </w:rPr>
        <w:t>□</w:t>
      </w:r>
      <w:r>
        <w:rPr>
          <w:rFonts w:ascii="B Zar" w:cs="B Zar" w:hint="cs"/>
          <w:color w:val="000000"/>
          <w:sz w:val="26"/>
          <w:szCs w:val="26"/>
          <w:rtl/>
        </w:rPr>
        <w:t xml:space="preserve">     وجود ندارد</w:t>
      </w:r>
      <w:r>
        <w:rPr>
          <w:rFonts w:ascii="Calibri" w:hAnsi="Calibri" w:cs="Calibri"/>
          <w:color w:val="000000"/>
          <w:sz w:val="26"/>
          <w:szCs w:val="26"/>
          <w:rtl/>
        </w:rPr>
        <w:t>□</w:t>
      </w:r>
    </w:p>
    <w:p w14:paraId="4EAEADBD" w14:textId="1426088A" w:rsidR="00DB0A90" w:rsidRPr="00202431" w:rsidRDefault="00C7414B">
      <w:pPr>
        <w:pStyle w:val="ListParagraph"/>
        <w:numPr>
          <w:ilvl w:val="0"/>
          <w:numId w:val="2"/>
        </w:numPr>
        <w:tabs>
          <w:tab w:val="left" w:pos="8098"/>
        </w:tabs>
        <w:bidi/>
        <w:spacing w:after="0" w:line="240" w:lineRule="auto"/>
        <w:jc w:val="both"/>
        <w:rPr>
          <w:ins w:id="5" w:author="Arzyaban ZistBoom" w:date="2022-04-17T10:25:00Z"/>
          <w:rFonts w:ascii="B Zar" w:cs="B Zar"/>
          <w:color w:val="000000"/>
          <w:sz w:val="26"/>
          <w:szCs w:val="26"/>
          <w:rtl/>
          <w:rPrChange w:id="6" w:author="Arzyaban ZistBoom" w:date="2022-04-17T10:26:00Z">
            <w:rPr>
              <w:ins w:id="7" w:author="Arzyaban ZistBoom" w:date="2022-04-17T10:25:00Z"/>
              <w:rtl/>
            </w:rPr>
          </w:rPrChange>
        </w:rPr>
        <w:pPrChange w:id="8" w:author="Arzyaban ZistBoom" w:date="2022-04-17T10:26:00Z">
          <w:pPr>
            <w:pStyle w:val="ListParagraph"/>
            <w:tabs>
              <w:tab w:val="left" w:pos="8098"/>
            </w:tabs>
            <w:spacing w:after="0" w:line="240" w:lineRule="auto"/>
            <w:ind w:left="501"/>
          </w:pPr>
        </w:pPrChange>
      </w:pPr>
      <w:r>
        <w:rPr>
          <w:rFonts w:ascii="B Zar" w:cs="B Zar" w:hint="cs"/>
          <w:color w:val="000000"/>
          <w:sz w:val="26"/>
          <w:szCs w:val="26"/>
          <w:rtl/>
        </w:rPr>
        <w:t>محل استقرار</w:t>
      </w:r>
      <w:ins w:id="9" w:author="Arzyaban ZistBoom" w:date="2022-04-17T10:24:00Z">
        <w:r w:rsidR="00DB0A90" w:rsidRPr="005D27A3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="00DB0A90" w:rsidRPr="005D27A3">
          <w:rPr>
            <w:rFonts w:ascii="B Zar" w:cs="B Zar" w:hint="eastAsia"/>
            <w:color w:val="000000"/>
            <w:sz w:val="26"/>
            <w:szCs w:val="26"/>
            <w:rtl/>
          </w:rPr>
          <w:t>و</w:t>
        </w:r>
        <w:r w:rsidR="00DB0A90" w:rsidRPr="005D27A3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="00DB0A90" w:rsidRPr="005D27A3">
          <w:rPr>
            <w:rFonts w:ascii="B Zar" w:cs="B Zar" w:hint="eastAsia"/>
            <w:color w:val="000000"/>
            <w:sz w:val="26"/>
            <w:szCs w:val="26"/>
            <w:rtl/>
          </w:rPr>
          <w:t>اطلاعات</w:t>
        </w:r>
        <w:r w:rsidR="00DB0A90" w:rsidRPr="005D27A3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="00DB0A90" w:rsidRPr="005D27A3">
          <w:rPr>
            <w:rFonts w:ascii="B Zar" w:cs="B Zar" w:hint="eastAsia"/>
            <w:color w:val="000000"/>
            <w:sz w:val="26"/>
            <w:szCs w:val="26"/>
            <w:rtl/>
          </w:rPr>
          <w:t>تماس</w:t>
        </w:r>
        <w:r w:rsidR="00DB0A90">
          <w:rPr>
            <w:rFonts w:ascii="B Zar" w:cs="B Zar"/>
            <w:color w:val="000000"/>
            <w:sz w:val="26"/>
            <w:szCs w:val="26"/>
          </w:rPr>
          <w:t xml:space="preserve"> </w:t>
        </w:r>
      </w:ins>
    </w:p>
    <w:p w14:paraId="1E4C1AA2" w14:textId="3338C10F" w:rsidR="00DB0A90" w:rsidRPr="006D2B67" w:rsidRDefault="002B0F6A">
      <w:pPr>
        <w:pStyle w:val="ListParagraph"/>
        <w:tabs>
          <w:tab w:val="left" w:pos="8098"/>
        </w:tabs>
        <w:bidi/>
        <w:spacing w:after="0" w:line="240" w:lineRule="auto"/>
        <w:ind w:left="501"/>
        <w:rPr>
          <w:ins w:id="10" w:author="Arzyaban ZistBoom" w:date="2022-04-17T10:25:00Z"/>
          <w:rFonts w:ascii="B Zar" w:cs="B Zar"/>
          <w:color w:val="000000"/>
          <w:sz w:val="26"/>
          <w:szCs w:val="26"/>
          <w:rtl/>
        </w:rPr>
        <w:pPrChange w:id="11" w:author="Arzyaban ZistBoom" w:date="2022-04-17T10:26:00Z">
          <w:pPr>
            <w:pStyle w:val="ListParagraph"/>
            <w:tabs>
              <w:tab w:val="left" w:pos="8098"/>
            </w:tabs>
            <w:spacing w:after="0" w:line="240" w:lineRule="auto"/>
            <w:ind w:left="501"/>
          </w:pPr>
        </w:pPrChange>
      </w:pPr>
      <w:r>
        <w:rPr>
          <w:rFonts w:ascii="B Zar" w:cs="B Zar" w:hint="cs"/>
          <w:color w:val="000000"/>
          <w:sz w:val="26"/>
          <w:szCs w:val="26"/>
          <w:rtl/>
        </w:rPr>
        <w:t>نشانی شرکت</w:t>
      </w:r>
      <w:ins w:id="12" w:author="Arzyaban ZistBoom" w:date="2022-04-17T10:25:00Z">
        <w:r w:rsidR="00DB0A90" w:rsidRPr="006D2B67">
          <w:rPr>
            <w:rFonts w:ascii="B Zar" w:cs="B Zar"/>
            <w:color w:val="000000"/>
            <w:sz w:val="26"/>
            <w:szCs w:val="26"/>
            <w:rtl/>
          </w:rPr>
          <w:t xml:space="preserve"> (</w:t>
        </w:r>
        <w:r w:rsidR="00DB0A90" w:rsidRPr="006D2B67">
          <w:rPr>
            <w:rFonts w:ascii="B Zar" w:cs="B Zar" w:hint="eastAsia"/>
            <w:color w:val="000000"/>
            <w:sz w:val="26"/>
            <w:szCs w:val="26"/>
            <w:rtl/>
          </w:rPr>
          <w:t>محل</w:t>
        </w:r>
        <w:r w:rsidR="00DB0A90"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="00DB0A90" w:rsidRPr="006D2B67">
          <w:rPr>
            <w:rFonts w:ascii="B Zar" w:cs="B Zar" w:hint="eastAsia"/>
            <w:color w:val="000000"/>
            <w:sz w:val="26"/>
            <w:szCs w:val="26"/>
            <w:rtl/>
          </w:rPr>
          <w:t>فعال</w:t>
        </w:r>
        <w:r w:rsidR="00DB0A90" w:rsidRPr="006D2B67">
          <w:rPr>
            <w:rFonts w:ascii="B Zar" w:cs="B Zar" w:hint="cs"/>
            <w:color w:val="000000"/>
            <w:sz w:val="26"/>
            <w:szCs w:val="26"/>
            <w:rtl/>
          </w:rPr>
          <w:t>ی</w:t>
        </w:r>
        <w:r w:rsidR="00DB0A90" w:rsidRPr="006D2B67">
          <w:rPr>
            <w:rFonts w:ascii="B Zar" w:cs="B Zar" w:hint="eastAsia"/>
            <w:color w:val="000000"/>
            <w:sz w:val="26"/>
            <w:szCs w:val="26"/>
            <w:rtl/>
          </w:rPr>
          <w:t>ت</w:t>
        </w:r>
        <w:r w:rsidR="00DB0A90"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="00DB0A90" w:rsidRPr="006D2B67">
          <w:rPr>
            <w:rFonts w:ascii="B Zar" w:cs="B Zar" w:hint="eastAsia"/>
            <w:color w:val="000000"/>
            <w:sz w:val="26"/>
            <w:szCs w:val="26"/>
            <w:rtl/>
          </w:rPr>
          <w:t>سرباز</w:t>
        </w:r>
        <w:r w:rsidR="00DB0A90"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="00DB0A90" w:rsidRPr="006D2B67">
          <w:rPr>
            <w:rFonts w:ascii="B Zar" w:cs="B Zar" w:hint="eastAsia"/>
            <w:color w:val="000000"/>
            <w:sz w:val="26"/>
            <w:szCs w:val="26"/>
            <w:rtl/>
          </w:rPr>
          <w:t>امر</w:t>
        </w:r>
        <w:r w:rsidR="00DB0A90" w:rsidRPr="006D2B67">
          <w:rPr>
            <w:rFonts w:ascii="B Zar" w:cs="B Zar" w:hint="cs"/>
            <w:color w:val="000000"/>
            <w:sz w:val="26"/>
            <w:szCs w:val="26"/>
            <w:rtl/>
          </w:rPr>
          <w:t>ی</w:t>
        </w:r>
        <w:r w:rsidR="00DB0A90" w:rsidRPr="006D2B67">
          <w:rPr>
            <w:rFonts w:ascii="B Zar" w:cs="B Zar" w:hint="eastAsia"/>
            <w:color w:val="000000"/>
            <w:sz w:val="26"/>
            <w:szCs w:val="26"/>
            <w:rtl/>
          </w:rPr>
          <w:t>ه</w:t>
        </w:r>
        <w:r w:rsidR="00DB0A90" w:rsidRPr="006D2B67">
          <w:rPr>
            <w:rFonts w:ascii="B Zar" w:cs="B Zar"/>
            <w:color w:val="000000"/>
            <w:sz w:val="26"/>
            <w:szCs w:val="26"/>
            <w:rtl/>
          </w:rPr>
          <w:t>)</w:t>
        </w:r>
        <w:r w:rsidR="00DB0A90" w:rsidRPr="006D2B67">
          <w:rPr>
            <w:rFonts w:ascii="B Zar" w:cs="B Zar"/>
            <w:color w:val="000000"/>
            <w:sz w:val="26"/>
            <w:szCs w:val="26"/>
          </w:rPr>
          <w:t>:</w:t>
        </w:r>
        <w:r w:rsidR="00DB0A90" w:rsidRPr="006D2B67">
          <w:rPr>
            <w:rFonts w:ascii="B Zar" w:cs="B Zar"/>
            <w:color w:val="000000"/>
            <w:sz w:val="26"/>
            <w:szCs w:val="26"/>
          </w:rPr>
          <w:tab/>
        </w:r>
      </w:ins>
    </w:p>
    <w:p w14:paraId="68A66CB3" w14:textId="77777777" w:rsidR="00DB0A90" w:rsidRPr="006D2B67" w:rsidRDefault="00DB0A90">
      <w:pPr>
        <w:pStyle w:val="ListParagraph"/>
        <w:tabs>
          <w:tab w:val="left" w:pos="8098"/>
        </w:tabs>
        <w:bidi/>
        <w:spacing w:after="0" w:line="240" w:lineRule="auto"/>
        <w:ind w:left="501"/>
        <w:rPr>
          <w:ins w:id="13" w:author="Arzyaban ZistBoom" w:date="2022-04-17T10:25:00Z"/>
          <w:rFonts w:ascii="B Zar" w:cs="B Zar"/>
          <w:color w:val="000000"/>
          <w:sz w:val="26"/>
          <w:szCs w:val="26"/>
          <w:rtl/>
        </w:rPr>
        <w:pPrChange w:id="14" w:author="Arzyaban ZistBoom" w:date="2022-04-17T10:26:00Z">
          <w:pPr>
            <w:pStyle w:val="ListParagraph"/>
            <w:tabs>
              <w:tab w:val="left" w:pos="8098"/>
            </w:tabs>
            <w:spacing w:after="0" w:line="240" w:lineRule="auto"/>
            <w:ind w:left="501"/>
          </w:pPr>
        </w:pPrChange>
      </w:pPr>
      <w:ins w:id="15" w:author="Arzyaban ZistBoom" w:date="2022-04-17T10:25:00Z"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روز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و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ساعات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کار</w:t>
        </w:r>
        <w:r w:rsidRPr="006D2B67">
          <w:rPr>
            <w:rFonts w:ascii="B Zar" w:cs="B Zar" w:hint="cs"/>
            <w:color w:val="000000"/>
            <w:sz w:val="26"/>
            <w:szCs w:val="26"/>
            <w:rtl/>
          </w:rPr>
          <w:t>ی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شرکت</w:t>
        </w:r>
        <w:r w:rsidRPr="006D2B67">
          <w:rPr>
            <w:rFonts w:ascii="B Zar" w:cs="B Zar"/>
            <w:color w:val="000000"/>
            <w:sz w:val="26"/>
            <w:szCs w:val="26"/>
          </w:rPr>
          <w:t xml:space="preserve">: </w:t>
        </w:r>
        <w:r w:rsidRPr="006D2B67">
          <w:rPr>
            <w:rFonts w:ascii="B Zar" w:cs="B Zar"/>
            <w:color w:val="000000"/>
            <w:sz w:val="26"/>
            <w:szCs w:val="26"/>
          </w:rPr>
          <w:tab/>
        </w:r>
      </w:ins>
    </w:p>
    <w:p w14:paraId="53A5038A" w14:textId="77777777" w:rsidR="00DB0A90" w:rsidRPr="008D5460" w:rsidRDefault="00DB0A90">
      <w:pPr>
        <w:pStyle w:val="ListParagraph"/>
        <w:tabs>
          <w:tab w:val="left" w:pos="8098"/>
        </w:tabs>
        <w:bidi/>
        <w:spacing w:after="0" w:line="240" w:lineRule="auto"/>
        <w:ind w:left="501"/>
        <w:rPr>
          <w:ins w:id="16" w:author="Arzyaban ZistBoom" w:date="2022-04-17T10:25:00Z"/>
          <w:rFonts w:cs="B Zar"/>
          <w:color w:val="000000"/>
          <w:sz w:val="26"/>
          <w:szCs w:val="26"/>
          <w:rtl/>
        </w:rPr>
        <w:pPrChange w:id="17" w:author="Arzyaban ZistBoom" w:date="2022-04-17T10:26:00Z">
          <w:pPr>
            <w:pStyle w:val="ListParagraph"/>
            <w:tabs>
              <w:tab w:val="left" w:pos="8098"/>
            </w:tabs>
            <w:spacing w:after="0" w:line="240" w:lineRule="auto"/>
            <w:ind w:left="501"/>
          </w:pPr>
        </w:pPrChange>
      </w:pPr>
      <w:ins w:id="18" w:author="Arzyaban ZistBoom" w:date="2022-04-17T10:25:00Z"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کد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پست</w:t>
        </w:r>
        <w:r w:rsidRPr="006D2B67">
          <w:rPr>
            <w:rFonts w:ascii="B Zar" w:cs="B Zar" w:hint="cs"/>
            <w:color w:val="000000"/>
            <w:sz w:val="26"/>
            <w:szCs w:val="26"/>
            <w:rtl/>
          </w:rPr>
          <w:t>ی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شرکت</w:t>
        </w:r>
        <w:r w:rsidRPr="006D2B67">
          <w:rPr>
            <w:rFonts w:ascii="B Zar" w:cs="B Zar"/>
            <w:color w:val="000000"/>
            <w:sz w:val="26"/>
            <w:szCs w:val="26"/>
          </w:rPr>
          <w:t xml:space="preserve">: </w:t>
        </w:r>
        <w:r w:rsidRPr="006D2B67">
          <w:rPr>
            <w:rFonts w:ascii="B Zar" w:cs="B Zar"/>
            <w:color w:val="000000"/>
            <w:sz w:val="26"/>
            <w:szCs w:val="26"/>
          </w:rPr>
          <w:tab/>
        </w:r>
      </w:ins>
    </w:p>
    <w:p w14:paraId="7C85B047" w14:textId="77777777" w:rsidR="00DB0A90" w:rsidRPr="006D2B67" w:rsidRDefault="00DB0A90">
      <w:pPr>
        <w:pStyle w:val="ListParagraph"/>
        <w:tabs>
          <w:tab w:val="left" w:pos="8098"/>
        </w:tabs>
        <w:bidi/>
        <w:spacing w:after="0" w:line="240" w:lineRule="auto"/>
        <w:ind w:left="501"/>
        <w:rPr>
          <w:ins w:id="19" w:author="Arzyaban ZistBoom" w:date="2022-04-17T10:25:00Z"/>
          <w:rFonts w:ascii="B Zar" w:cs="B Zar"/>
          <w:color w:val="000000"/>
          <w:sz w:val="26"/>
          <w:szCs w:val="26"/>
          <w:rtl/>
        </w:rPr>
        <w:pPrChange w:id="20" w:author="Arzyaban ZistBoom" w:date="2022-04-17T10:26:00Z">
          <w:pPr>
            <w:pStyle w:val="ListParagraph"/>
            <w:tabs>
              <w:tab w:val="left" w:pos="8098"/>
            </w:tabs>
            <w:spacing w:after="0" w:line="240" w:lineRule="auto"/>
            <w:ind w:left="501"/>
          </w:pPr>
        </w:pPrChange>
      </w:pPr>
      <w:ins w:id="21" w:author="Arzyaban ZistBoom" w:date="2022-04-17T10:25:00Z"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شماره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تماس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ثابت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شرکت</w:t>
        </w:r>
        <w:r w:rsidRPr="006D2B67">
          <w:rPr>
            <w:rFonts w:ascii="B Zar" w:cs="B Zar"/>
            <w:color w:val="000000"/>
            <w:sz w:val="26"/>
            <w:szCs w:val="26"/>
          </w:rPr>
          <w:t xml:space="preserve">: </w:t>
        </w:r>
        <w:r w:rsidRPr="006D2B67">
          <w:rPr>
            <w:rFonts w:ascii="B Zar" w:cs="B Zar"/>
            <w:color w:val="000000"/>
            <w:sz w:val="26"/>
            <w:szCs w:val="26"/>
          </w:rPr>
          <w:tab/>
        </w:r>
      </w:ins>
    </w:p>
    <w:p w14:paraId="2FC88A42" w14:textId="77777777" w:rsidR="00DB0A90" w:rsidRPr="006D2B67" w:rsidRDefault="00DB0A90">
      <w:pPr>
        <w:pStyle w:val="ListParagraph"/>
        <w:tabs>
          <w:tab w:val="left" w:pos="8098"/>
        </w:tabs>
        <w:bidi/>
        <w:spacing w:after="0" w:line="240" w:lineRule="auto"/>
        <w:ind w:left="501"/>
        <w:rPr>
          <w:ins w:id="22" w:author="Arzyaban ZistBoom" w:date="2022-04-17T10:25:00Z"/>
          <w:rFonts w:ascii="B Zar" w:cs="B Zar"/>
          <w:color w:val="000000"/>
          <w:sz w:val="26"/>
          <w:szCs w:val="26"/>
          <w:rtl/>
        </w:rPr>
        <w:pPrChange w:id="23" w:author="Arzyaban ZistBoom" w:date="2022-04-17T10:26:00Z">
          <w:pPr>
            <w:pStyle w:val="ListParagraph"/>
            <w:tabs>
              <w:tab w:val="left" w:pos="8098"/>
            </w:tabs>
            <w:spacing w:after="0" w:line="240" w:lineRule="auto"/>
            <w:ind w:left="501"/>
          </w:pPr>
        </w:pPrChange>
      </w:pPr>
      <w:ins w:id="24" w:author="Arzyaban ZistBoom" w:date="2022-04-17T10:25:00Z"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شماره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همراه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سرباز</w:t>
        </w:r>
        <w:r w:rsidRPr="006D2B67">
          <w:rPr>
            <w:rFonts w:ascii="B Zar" w:cs="B Zar"/>
            <w:color w:val="000000"/>
            <w:sz w:val="26"/>
            <w:szCs w:val="26"/>
          </w:rPr>
          <w:t xml:space="preserve">: </w:t>
        </w:r>
        <w:r w:rsidRPr="006D2B67">
          <w:rPr>
            <w:rFonts w:ascii="B Zar" w:cs="B Zar"/>
            <w:color w:val="000000"/>
            <w:sz w:val="26"/>
            <w:szCs w:val="26"/>
          </w:rPr>
          <w:tab/>
        </w:r>
      </w:ins>
    </w:p>
    <w:p w14:paraId="0F9F4A35" w14:textId="77777777" w:rsidR="00CF15AA" w:rsidRDefault="00DB0A90">
      <w:pPr>
        <w:pStyle w:val="ListParagraph"/>
        <w:tabs>
          <w:tab w:val="left" w:pos="8098"/>
        </w:tabs>
        <w:bidi/>
        <w:spacing w:after="0" w:line="240" w:lineRule="auto"/>
        <w:ind w:left="501"/>
        <w:rPr>
          <w:rFonts w:ascii="B Zar" w:cs="B Zar"/>
          <w:color w:val="000000"/>
          <w:sz w:val="26"/>
          <w:szCs w:val="26"/>
        </w:rPr>
      </w:pPr>
      <w:ins w:id="25" w:author="Arzyaban ZistBoom" w:date="2022-04-17T10:25:00Z"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شماره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همراه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اضطرار</w:t>
        </w:r>
        <w:r w:rsidRPr="006D2B67">
          <w:rPr>
            <w:rFonts w:ascii="B Zar" w:cs="B Zar" w:hint="cs"/>
            <w:color w:val="000000"/>
            <w:sz w:val="26"/>
            <w:szCs w:val="26"/>
            <w:rtl/>
          </w:rPr>
          <w:t>ی</w:t>
        </w:r>
        <w:r w:rsidRPr="006D2B67">
          <w:rPr>
            <w:rFonts w:ascii="B Zar" w:cs="B Zar"/>
            <w:color w:val="000000"/>
            <w:sz w:val="26"/>
            <w:szCs w:val="26"/>
          </w:rPr>
          <w:t xml:space="preserve">: </w:t>
        </w:r>
      </w:ins>
    </w:p>
    <w:p w14:paraId="56161D2C" w14:textId="09B3F581" w:rsidR="00DB0A90" w:rsidRPr="00CF15AA" w:rsidRDefault="00CF15AA">
      <w:pPr>
        <w:pStyle w:val="ListParagraph"/>
        <w:tabs>
          <w:tab w:val="left" w:pos="8098"/>
        </w:tabs>
        <w:bidi/>
        <w:spacing w:after="0" w:line="240" w:lineRule="auto"/>
        <w:ind w:left="501"/>
        <w:rPr>
          <w:ins w:id="26" w:author="Arzyaban ZistBoom" w:date="2022-04-17T10:25:00Z"/>
          <w:rFonts w:ascii="B Zar" w:cs="B Zar"/>
          <w:color w:val="000000"/>
          <w:sz w:val="26"/>
          <w:szCs w:val="26"/>
          <w:rtl/>
        </w:rPr>
        <w:pPrChange w:id="27" w:author="Arzyaban ZistBoom" w:date="2022-04-17T10:26:00Z">
          <w:pPr>
            <w:pStyle w:val="ListParagraph"/>
            <w:tabs>
              <w:tab w:val="left" w:pos="8098"/>
            </w:tabs>
            <w:spacing w:after="0" w:line="240" w:lineRule="auto"/>
            <w:ind w:left="501"/>
          </w:pPr>
        </w:pPrChange>
      </w:pPr>
      <w:r w:rsidRPr="00CF15AA">
        <w:rPr>
          <w:rFonts w:ascii="B Zar" w:cs="B Zar" w:hint="cs"/>
          <w:color w:val="000000"/>
          <w:sz w:val="26"/>
          <w:szCs w:val="26"/>
          <w:rtl/>
        </w:rPr>
        <w:t>نام مدیر مستقیم فرد</w:t>
      </w:r>
      <w:r w:rsidR="00D25F15">
        <w:rPr>
          <w:rFonts w:ascii="B Zar" w:cs="B Zar" w:hint="cs"/>
          <w:color w:val="000000"/>
          <w:sz w:val="26"/>
          <w:szCs w:val="26"/>
          <w:rtl/>
        </w:rPr>
        <w:t xml:space="preserve">:                                                      </w:t>
      </w:r>
      <w:ins w:id="28" w:author="Arzyaban ZistBoom" w:date="2022-04-17T10:25:00Z">
        <w:r w:rsidR="00DB0A90" w:rsidRPr="00CF15AA">
          <w:rPr>
            <w:rFonts w:ascii="B Zar" w:cs="B Zar" w:hint="eastAsia"/>
            <w:color w:val="000000"/>
            <w:sz w:val="26"/>
            <w:szCs w:val="26"/>
            <w:rtl/>
          </w:rPr>
          <w:t>شماره</w:t>
        </w:r>
        <w:r w:rsidR="00DB0A90" w:rsidRPr="00CF15AA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="00DB0A90" w:rsidRPr="00CF15AA">
          <w:rPr>
            <w:rFonts w:ascii="B Zar" w:cs="B Zar" w:hint="eastAsia"/>
            <w:color w:val="000000"/>
            <w:sz w:val="26"/>
            <w:szCs w:val="26"/>
            <w:rtl/>
          </w:rPr>
          <w:t>همراه</w:t>
        </w:r>
        <w:r w:rsidR="00DB0A90" w:rsidRPr="00CF15AA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="00DB0A90" w:rsidRPr="00CF15AA">
          <w:rPr>
            <w:rFonts w:ascii="B Zar" w:cs="B Zar" w:hint="eastAsia"/>
            <w:color w:val="000000"/>
            <w:sz w:val="26"/>
            <w:szCs w:val="26"/>
            <w:rtl/>
          </w:rPr>
          <w:t>ناظر</w:t>
        </w:r>
        <w:r w:rsidR="00DB0A90" w:rsidRPr="00CF15AA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="00DB0A90" w:rsidRPr="00CF15AA">
          <w:rPr>
            <w:rFonts w:ascii="B Zar" w:cs="B Zar" w:hint="eastAsia"/>
            <w:color w:val="000000"/>
            <w:sz w:val="26"/>
            <w:szCs w:val="26"/>
            <w:rtl/>
          </w:rPr>
          <w:t>طرح</w:t>
        </w:r>
        <w:r w:rsidR="00DB0A90" w:rsidRPr="00CF15AA">
          <w:rPr>
            <w:rFonts w:ascii="B Zar" w:cs="B Zar"/>
            <w:color w:val="000000"/>
            <w:sz w:val="26"/>
            <w:szCs w:val="26"/>
            <w:rtl/>
          </w:rPr>
          <w:t xml:space="preserve"> (</w:t>
        </w:r>
        <w:r w:rsidR="00DB0A90" w:rsidRPr="00CF15AA">
          <w:rPr>
            <w:rFonts w:ascii="B Zar" w:cs="B Zar" w:hint="eastAsia"/>
            <w:color w:val="000000"/>
            <w:sz w:val="26"/>
            <w:szCs w:val="26"/>
            <w:rtl/>
          </w:rPr>
          <w:t>مد</w:t>
        </w:r>
        <w:r w:rsidR="00DB0A90" w:rsidRPr="00CF15AA">
          <w:rPr>
            <w:rFonts w:ascii="B Zar" w:cs="B Zar" w:hint="cs"/>
            <w:color w:val="000000"/>
            <w:sz w:val="26"/>
            <w:szCs w:val="26"/>
            <w:rtl/>
          </w:rPr>
          <w:t>ی</w:t>
        </w:r>
        <w:r w:rsidR="00DB0A90" w:rsidRPr="00CF15AA">
          <w:rPr>
            <w:rFonts w:ascii="B Zar" w:cs="B Zar" w:hint="eastAsia"/>
            <w:color w:val="000000"/>
            <w:sz w:val="26"/>
            <w:szCs w:val="26"/>
            <w:rtl/>
          </w:rPr>
          <w:t>ر</w:t>
        </w:r>
        <w:r w:rsidR="00DB0A90" w:rsidRPr="00CF15AA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="00DB0A90" w:rsidRPr="00CF15AA">
          <w:rPr>
            <w:rFonts w:ascii="B Zar" w:cs="B Zar" w:hint="eastAsia"/>
            <w:color w:val="000000"/>
            <w:sz w:val="26"/>
            <w:szCs w:val="26"/>
            <w:rtl/>
          </w:rPr>
          <w:t>مستق</w:t>
        </w:r>
        <w:r w:rsidR="00DB0A90" w:rsidRPr="00CF15AA">
          <w:rPr>
            <w:rFonts w:ascii="B Zar" w:cs="B Zar" w:hint="cs"/>
            <w:color w:val="000000"/>
            <w:sz w:val="26"/>
            <w:szCs w:val="26"/>
            <w:rtl/>
          </w:rPr>
          <w:t>ی</w:t>
        </w:r>
        <w:r w:rsidR="00DB0A90" w:rsidRPr="00CF15AA">
          <w:rPr>
            <w:rFonts w:ascii="B Zar" w:cs="B Zar" w:hint="eastAsia"/>
            <w:color w:val="000000"/>
            <w:sz w:val="26"/>
            <w:szCs w:val="26"/>
            <w:rtl/>
          </w:rPr>
          <w:t>م</w:t>
        </w:r>
        <w:r w:rsidR="00DB0A90" w:rsidRPr="00CF15AA">
          <w:rPr>
            <w:rFonts w:ascii="B Zar" w:cs="B Zar"/>
            <w:color w:val="000000"/>
            <w:sz w:val="26"/>
            <w:szCs w:val="26"/>
            <w:rtl/>
          </w:rPr>
          <w:t>)</w:t>
        </w:r>
        <w:r w:rsidR="00DB0A90" w:rsidRPr="00CF15AA">
          <w:rPr>
            <w:rFonts w:ascii="B Zar" w:cs="B Zar"/>
            <w:color w:val="000000"/>
            <w:sz w:val="26"/>
            <w:szCs w:val="26"/>
          </w:rPr>
          <w:t xml:space="preserve">: </w:t>
        </w:r>
        <w:r w:rsidR="00DB0A90" w:rsidRPr="00CF15AA">
          <w:rPr>
            <w:rFonts w:ascii="B Zar" w:cs="B Zar"/>
            <w:color w:val="000000"/>
            <w:sz w:val="26"/>
            <w:szCs w:val="26"/>
          </w:rPr>
          <w:tab/>
        </w:r>
      </w:ins>
    </w:p>
    <w:p w14:paraId="296A071D" w14:textId="77777777" w:rsidR="00DB0A90" w:rsidRPr="006D2B67" w:rsidRDefault="00DB0A90">
      <w:pPr>
        <w:pStyle w:val="ListParagraph"/>
        <w:tabs>
          <w:tab w:val="left" w:pos="8098"/>
        </w:tabs>
        <w:bidi/>
        <w:spacing w:after="0" w:line="240" w:lineRule="auto"/>
        <w:ind w:left="501"/>
        <w:rPr>
          <w:ins w:id="29" w:author="Arzyaban ZistBoom" w:date="2022-04-17T10:25:00Z"/>
          <w:rFonts w:ascii="B Zar" w:cs="B Zar"/>
          <w:color w:val="000000"/>
          <w:sz w:val="26"/>
          <w:szCs w:val="26"/>
          <w:rtl/>
        </w:rPr>
        <w:pPrChange w:id="30" w:author="Arzyaban ZistBoom" w:date="2022-04-17T10:26:00Z">
          <w:pPr>
            <w:pStyle w:val="ListParagraph"/>
            <w:tabs>
              <w:tab w:val="left" w:pos="8098"/>
            </w:tabs>
            <w:spacing w:after="0" w:line="240" w:lineRule="auto"/>
            <w:ind w:left="501"/>
          </w:pPr>
        </w:pPrChange>
      </w:pPr>
      <w:ins w:id="31" w:author="Arzyaban ZistBoom" w:date="2022-04-17T10:25:00Z"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پست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الکترون</w:t>
        </w:r>
        <w:r w:rsidRPr="006D2B67">
          <w:rPr>
            <w:rFonts w:ascii="B Zar" w:cs="B Zar" w:hint="cs"/>
            <w:color w:val="000000"/>
            <w:sz w:val="26"/>
            <w:szCs w:val="26"/>
            <w:rtl/>
          </w:rPr>
          <w:t>ی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ک</w:t>
        </w:r>
        <w:r w:rsidRPr="006D2B67">
          <w:rPr>
            <w:rFonts w:ascii="B Zar" w:cs="B Zar" w:hint="cs"/>
            <w:color w:val="000000"/>
            <w:sz w:val="26"/>
            <w:szCs w:val="26"/>
            <w:rtl/>
          </w:rPr>
          <w:t>ی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سرباز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امر</w:t>
        </w:r>
        <w:r w:rsidRPr="006D2B67">
          <w:rPr>
            <w:rFonts w:ascii="B Zar" w:cs="B Zar" w:hint="cs"/>
            <w:color w:val="000000"/>
            <w:sz w:val="26"/>
            <w:szCs w:val="26"/>
            <w:rtl/>
          </w:rPr>
          <w:t>ی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ه</w:t>
        </w:r>
        <w:r w:rsidRPr="006D2B67">
          <w:rPr>
            <w:rFonts w:ascii="B Zar" w:cs="B Zar"/>
            <w:color w:val="000000"/>
            <w:sz w:val="26"/>
            <w:szCs w:val="26"/>
          </w:rPr>
          <w:t xml:space="preserve">: </w:t>
        </w:r>
        <w:r w:rsidRPr="006D2B67">
          <w:rPr>
            <w:rFonts w:ascii="B Zar" w:cs="B Zar"/>
            <w:color w:val="000000"/>
            <w:sz w:val="26"/>
            <w:szCs w:val="26"/>
          </w:rPr>
          <w:tab/>
        </w:r>
      </w:ins>
    </w:p>
    <w:p w14:paraId="639FAD1D" w14:textId="77777777" w:rsidR="00DB0A90" w:rsidRPr="006D2B67" w:rsidRDefault="00DB0A90">
      <w:pPr>
        <w:pStyle w:val="ListParagraph"/>
        <w:tabs>
          <w:tab w:val="left" w:pos="8098"/>
        </w:tabs>
        <w:bidi/>
        <w:spacing w:after="0" w:line="240" w:lineRule="auto"/>
        <w:ind w:left="501"/>
        <w:rPr>
          <w:ins w:id="32" w:author="Arzyaban ZistBoom" w:date="2022-04-17T10:25:00Z"/>
          <w:rFonts w:ascii="B Zar" w:cs="B Zar"/>
          <w:color w:val="000000"/>
          <w:sz w:val="26"/>
          <w:szCs w:val="26"/>
          <w:rtl/>
        </w:rPr>
        <w:pPrChange w:id="33" w:author="Arzyaban ZistBoom" w:date="2022-04-17T10:26:00Z">
          <w:pPr>
            <w:pStyle w:val="ListParagraph"/>
            <w:tabs>
              <w:tab w:val="left" w:pos="8098"/>
            </w:tabs>
            <w:spacing w:after="0" w:line="240" w:lineRule="auto"/>
            <w:ind w:left="501"/>
          </w:pPr>
        </w:pPrChange>
      </w:pPr>
      <w:ins w:id="34" w:author="Arzyaban ZistBoom" w:date="2022-04-17T10:25:00Z"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پست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الکترون</w:t>
        </w:r>
        <w:r w:rsidRPr="006D2B67">
          <w:rPr>
            <w:rFonts w:ascii="B Zar" w:cs="B Zar" w:hint="cs"/>
            <w:color w:val="000000"/>
            <w:sz w:val="26"/>
            <w:szCs w:val="26"/>
            <w:rtl/>
          </w:rPr>
          <w:t>ی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ک</w:t>
        </w:r>
        <w:r w:rsidRPr="006D2B67">
          <w:rPr>
            <w:rFonts w:ascii="B Zar" w:cs="B Zar" w:hint="cs"/>
            <w:color w:val="000000"/>
            <w:sz w:val="26"/>
            <w:szCs w:val="26"/>
            <w:rtl/>
          </w:rPr>
          <w:t>ی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ناظر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طرح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(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مد</w:t>
        </w:r>
        <w:r w:rsidRPr="006D2B67">
          <w:rPr>
            <w:rFonts w:ascii="B Zar" w:cs="B Zar" w:hint="cs"/>
            <w:color w:val="000000"/>
            <w:sz w:val="26"/>
            <w:szCs w:val="26"/>
            <w:rtl/>
          </w:rPr>
          <w:t>ی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ر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مستق</w:t>
        </w:r>
        <w:r w:rsidRPr="006D2B67">
          <w:rPr>
            <w:rFonts w:ascii="B Zar" w:cs="B Zar" w:hint="cs"/>
            <w:color w:val="000000"/>
            <w:sz w:val="26"/>
            <w:szCs w:val="26"/>
            <w:rtl/>
          </w:rPr>
          <w:t>ی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م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>)</w:t>
        </w:r>
        <w:r w:rsidRPr="006D2B67">
          <w:rPr>
            <w:rFonts w:ascii="B Zar" w:cs="B Zar"/>
            <w:color w:val="000000"/>
            <w:sz w:val="26"/>
            <w:szCs w:val="26"/>
          </w:rPr>
          <w:t xml:space="preserve">: </w:t>
        </w:r>
        <w:r w:rsidRPr="006D2B67">
          <w:rPr>
            <w:rFonts w:ascii="B Zar" w:cs="B Zar"/>
            <w:color w:val="000000"/>
            <w:sz w:val="26"/>
            <w:szCs w:val="26"/>
          </w:rPr>
          <w:tab/>
        </w:r>
      </w:ins>
    </w:p>
    <w:p w14:paraId="7FC1199B" w14:textId="77777777" w:rsidR="00DB0A90" w:rsidRPr="006D2B67" w:rsidRDefault="00DB0A90">
      <w:pPr>
        <w:pStyle w:val="ListParagraph"/>
        <w:tabs>
          <w:tab w:val="left" w:pos="8098"/>
        </w:tabs>
        <w:bidi/>
        <w:spacing w:after="0" w:line="240" w:lineRule="auto"/>
        <w:ind w:left="501"/>
        <w:rPr>
          <w:ins w:id="35" w:author="Arzyaban ZistBoom" w:date="2022-04-17T10:25:00Z"/>
          <w:rFonts w:ascii="B Zar" w:cs="B Zar"/>
          <w:color w:val="000000"/>
          <w:sz w:val="26"/>
          <w:szCs w:val="26"/>
          <w:rtl/>
        </w:rPr>
        <w:pPrChange w:id="36" w:author="Arzyaban ZistBoom" w:date="2022-04-17T10:26:00Z">
          <w:pPr>
            <w:pStyle w:val="ListParagraph"/>
            <w:tabs>
              <w:tab w:val="left" w:pos="8098"/>
            </w:tabs>
            <w:spacing w:after="0" w:line="240" w:lineRule="auto"/>
            <w:ind w:left="501"/>
          </w:pPr>
        </w:pPrChange>
      </w:pPr>
      <w:ins w:id="37" w:author="Arzyaban ZistBoom" w:date="2022-04-17T10:25:00Z"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شماره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تماس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ثابت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منزل</w:t>
        </w:r>
        <w:r w:rsidRPr="006D2B67">
          <w:rPr>
            <w:rFonts w:ascii="B Zar" w:cs="B Zar"/>
            <w:color w:val="000000"/>
            <w:sz w:val="26"/>
            <w:szCs w:val="26"/>
          </w:rPr>
          <w:t xml:space="preserve">: </w:t>
        </w:r>
        <w:r w:rsidRPr="006D2B67">
          <w:rPr>
            <w:rFonts w:ascii="B Zar" w:cs="B Zar"/>
            <w:color w:val="000000"/>
            <w:sz w:val="26"/>
            <w:szCs w:val="26"/>
          </w:rPr>
          <w:tab/>
        </w:r>
      </w:ins>
    </w:p>
    <w:p w14:paraId="2E005AFA" w14:textId="77777777" w:rsidR="00DB0A90" w:rsidRDefault="00DB0A90">
      <w:pPr>
        <w:pStyle w:val="ListParagraph"/>
        <w:tabs>
          <w:tab w:val="left" w:pos="8098"/>
        </w:tabs>
        <w:bidi/>
        <w:spacing w:after="0" w:line="240" w:lineRule="auto"/>
        <w:ind w:left="501"/>
        <w:rPr>
          <w:rFonts w:ascii="B Zar" w:cs="B Zar"/>
          <w:color w:val="000000"/>
          <w:sz w:val="26"/>
          <w:szCs w:val="26"/>
        </w:rPr>
        <w:pPrChange w:id="38" w:author="Arzyaban ZistBoom" w:date="2022-04-17T10:25:00Z">
          <w:pPr>
            <w:pStyle w:val="ListParagraph"/>
            <w:numPr>
              <w:numId w:val="3"/>
            </w:numPr>
            <w:tabs>
              <w:tab w:val="num" w:pos="360"/>
              <w:tab w:val="num" w:pos="720"/>
              <w:tab w:val="left" w:pos="8098"/>
            </w:tabs>
            <w:bidi/>
            <w:spacing w:after="0" w:line="240" w:lineRule="auto"/>
            <w:ind w:hanging="720"/>
            <w:jc w:val="both"/>
          </w:pPr>
        </w:pPrChange>
      </w:pPr>
      <w:ins w:id="39" w:author="Arzyaban ZistBoom" w:date="2022-04-17T10:25:00Z"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شماره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فکس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 xml:space="preserve"> </w:t>
        </w:r>
        <w:r w:rsidRPr="006D2B67">
          <w:rPr>
            <w:rFonts w:ascii="B Zar" w:cs="B Zar" w:hint="eastAsia"/>
            <w:color w:val="000000"/>
            <w:sz w:val="26"/>
            <w:szCs w:val="26"/>
            <w:rtl/>
          </w:rPr>
          <w:t>شرکت</w:t>
        </w:r>
        <w:r w:rsidRPr="006D2B67">
          <w:rPr>
            <w:rFonts w:ascii="B Zar" w:cs="B Zar"/>
            <w:color w:val="000000"/>
            <w:sz w:val="26"/>
            <w:szCs w:val="26"/>
            <w:rtl/>
          </w:rPr>
          <w:t>:</w:t>
        </w:r>
      </w:ins>
    </w:p>
    <w:p w14:paraId="20AE0994" w14:textId="77777777" w:rsidR="00DB0A90" w:rsidRDefault="00DB0A90" w:rsidP="00DB0A90">
      <w:pPr>
        <w:pStyle w:val="ListParagraph"/>
        <w:tabs>
          <w:tab w:val="left" w:pos="8098"/>
        </w:tabs>
        <w:bidi/>
        <w:spacing w:after="0" w:line="240" w:lineRule="auto"/>
        <w:ind w:left="540"/>
        <w:jc w:val="both"/>
        <w:rPr>
          <w:rFonts w:ascii="B Zar" w:cs="B Zar"/>
          <w:color w:val="000000"/>
          <w:sz w:val="26"/>
          <w:szCs w:val="26"/>
          <w:rtl/>
        </w:rPr>
      </w:pPr>
    </w:p>
    <w:p w14:paraId="6667E644" w14:textId="77777777" w:rsidR="00DB0A90" w:rsidRDefault="00DB0A90" w:rsidP="00DB0A90">
      <w:pPr>
        <w:pStyle w:val="ListParagraph"/>
        <w:tabs>
          <w:tab w:val="left" w:pos="8098"/>
        </w:tabs>
        <w:bidi/>
        <w:spacing w:after="0" w:line="240" w:lineRule="auto"/>
        <w:ind w:left="540"/>
        <w:jc w:val="both"/>
        <w:rPr>
          <w:rFonts w:ascii="B Zar" w:cs="B Zar"/>
          <w:color w:val="000000"/>
          <w:sz w:val="26"/>
          <w:szCs w:val="26"/>
          <w:rtl/>
        </w:rPr>
      </w:pPr>
    </w:p>
    <w:p w14:paraId="58555763" w14:textId="77777777" w:rsidR="00DB0A90" w:rsidRPr="00390BDD" w:rsidRDefault="00DB0A90" w:rsidP="00DB0A90">
      <w:pPr>
        <w:shd w:val="clear" w:color="auto" w:fill="FFFFFF"/>
        <w:bidi/>
        <w:spacing w:before="240" w:after="0" w:line="240" w:lineRule="auto"/>
        <w:jc w:val="both"/>
        <w:rPr>
          <w:rFonts w:ascii="B Zar" w:cs="B Zar"/>
          <w:sz w:val="26"/>
          <w:szCs w:val="26"/>
          <w:rtl/>
        </w:rPr>
      </w:pPr>
      <w:r w:rsidRPr="00390BDD">
        <w:rPr>
          <w:rFonts w:cs="B Zar" w:hint="cs"/>
          <w:sz w:val="26"/>
          <w:szCs w:val="26"/>
          <w:rtl/>
        </w:rPr>
        <w:t>آقاي</w:t>
      </w:r>
      <w:r w:rsidRPr="00390BDD">
        <w:rPr>
          <w:rFonts w:ascii="B Zar" w:cs="B Zar" w:hint="cs"/>
          <w:sz w:val="26"/>
          <w:szCs w:val="26"/>
          <w:rtl/>
        </w:rPr>
        <w:t>/</w:t>
      </w:r>
      <w:r w:rsidRPr="00390BDD">
        <w:rPr>
          <w:rFonts w:cs="B Zar" w:hint="cs"/>
          <w:sz w:val="26"/>
          <w:szCs w:val="26"/>
          <w:rtl/>
        </w:rPr>
        <w:t>خانم</w:t>
      </w:r>
      <w:r>
        <w:rPr>
          <w:rFonts w:cs="B Zar" w:hint="cs"/>
          <w:sz w:val="26"/>
          <w:szCs w:val="26"/>
          <w:rtl/>
        </w:rPr>
        <w:t xml:space="preserve"> </w:t>
      </w:r>
      <w:r w:rsidRPr="002F4939">
        <w:rPr>
          <w:rFonts w:ascii="B Zar" w:cs="B Zar"/>
          <w:b/>
          <w:bCs/>
          <w:sz w:val="26"/>
          <w:szCs w:val="26"/>
          <w:rtl/>
        </w:rPr>
        <w:t>................</w:t>
      </w:r>
      <w:r>
        <w:rPr>
          <w:rFonts w:ascii="B Zar" w:cs="B Zar" w:hint="cs"/>
          <w:b/>
          <w:bCs/>
          <w:sz w:val="26"/>
          <w:szCs w:val="26"/>
          <w:rtl/>
        </w:rPr>
        <w:t xml:space="preserve">  </w:t>
      </w:r>
      <w:r w:rsidRPr="002F4939">
        <w:rPr>
          <w:rFonts w:ascii="B Zar" w:cs="B Zar"/>
          <w:b/>
          <w:bCs/>
          <w:sz w:val="26"/>
          <w:szCs w:val="26"/>
          <w:rtl/>
        </w:rPr>
        <w:t>..............</w:t>
      </w:r>
      <w:r>
        <w:rPr>
          <w:rFonts w:ascii="B Zar" w:cs="B Zar"/>
          <w:b/>
          <w:bCs/>
          <w:sz w:val="26"/>
          <w:szCs w:val="26"/>
          <w:rtl/>
        </w:rPr>
        <w:t xml:space="preserve"> </w:t>
      </w:r>
      <w:r w:rsidRPr="00390BDD">
        <w:rPr>
          <w:rFonts w:cs="B Zar" w:hint="cs"/>
          <w:sz w:val="26"/>
          <w:szCs w:val="26"/>
          <w:rtl/>
        </w:rPr>
        <w:t xml:space="preserve">فرزند </w:t>
      </w:r>
      <w:r w:rsidRPr="002F4939">
        <w:rPr>
          <w:rFonts w:ascii="B Zar" w:cs="B Zar"/>
          <w:b/>
          <w:bCs/>
          <w:sz w:val="26"/>
          <w:szCs w:val="26"/>
          <w:rtl/>
        </w:rPr>
        <w:t>......................</w:t>
      </w:r>
      <w:r w:rsidRPr="00390BDD">
        <w:rPr>
          <w:rFonts w:ascii="B Zar" w:cs="B Zar" w:hint="cs"/>
          <w:sz w:val="26"/>
          <w:szCs w:val="26"/>
          <w:rtl/>
        </w:rPr>
        <w:t xml:space="preserve"> </w:t>
      </w:r>
      <w:r w:rsidRPr="00390BDD">
        <w:rPr>
          <w:rFonts w:cs="B Zar" w:hint="cs"/>
          <w:sz w:val="26"/>
          <w:szCs w:val="26"/>
          <w:rtl/>
        </w:rPr>
        <w:t xml:space="preserve">دارای کد ملی </w:t>
      </w:r>
      <w:r w:rsidRPr="002F4939">
        <w:rPr>
          <w:rFonts w:ascii="B Zar" w:cs="B Zar"/>
          <w:b/>
          <w:bCs/>
          <w:sz w:val="26"/>
          <w:szCs w:val="26"/>
          <w:rtl/>
        </w:rPr>
        <w:t>.................</w:t>
      </w:r>
      <w:r>
        <w:rPr>
          <w:rFonts w:ascii="B Zar" w:cs="B Zar"/>
          <w:sz w:val="26"/>
          <w:szCs w:val="26"/>
          <w:rtl/>
        </w:rPr>
        <w:t xml:space="preserve"> </w:t>
      </w:r>
      <w:r w:rsidRPr="00DE1F73">
        <w:rPr>
          <w:rFonts w:ascii="B Zar" w:cs="B Zar"/>
          <w:sz w:val="26"/>
          <w:szCs w:val="26"/>
          <w:rtl/>
        </w:rPr>
        <w:t>(</w:t>
      </w:r>
      <w:r w:rsidRPr="00390BDD">
        <w:rPr>
          <w:rFonts w:cs="B Zar" w:hint="cs"/>
          <w:sz w:val="26"/>
          <w:szCs w:val="26"/>
          <w:rtl/>
        </w:rPr>
        <w:t>مدیرعامل</w:t>
      </w:r>
      <w:r w:rsidRPr="00390BDD">
        <w:rPr>
          <w:rFonts w:ascii="B Zar" w:cs="B Zar" w:hint="cs"/>
          <w:sz w:val="26"/>
          <w:szCs w:val="26"/>
          <w:rtl/>
        </w:rPr>
        <w:t xml:space="preserve">) </w:t>
      </w:r>
      <w:r w:rsidRPr="00390BDD">
        <w:rPr>
          <w:rFonts w:cs="B Zar" w:hint="cs"/>
          <w:sz w:val="26"/>
          <w:szCs w:val="26"/>
          <w:rtl/>
        </w:rPr>
        <w:t>به نمايندگي از شرکت</w:t>
      </w:r>
      <w:r w:rsidRPr="00390BDD">
        <w:rPr>
          <w:rFonts w:ascii="B Zar" w:cs="B Zar" w:hint="cs"/>
          <w:sz w:val="26"/>
          <w:szCs w:val="26"/>
          <w:rtl/>
        </w:rPr>
        <w:t>/</w:t>
      </w:r>
      <w:r w:rsidRPr="00390BDD">
        <w:rPr>
          <w:rFonts w:cs="B Zar" w:hint="cs"/>
          <w:sz w:val="26"/>
          <w:szCs w:val="26"/>
          <w:rtl/>
        </w:rPr>
        <w:t>موسسه</w:t>
      </w:r>
      <w:r>
        <w:rPr>
          <w:rFonts w:cs="B Zar" w:hint="cs"/>
          <w:sz w:val="26"/>
          <w:szCs w:val="26"/>
          <w:rtl/>
        </w:rPr>
        <w:t xml:space="preserve"> </w:t>
      </w:r>
      <w:r w:rsidRPr="002F4939">
        <w:rPr>
          <w:rFonts w:ascii="B Zar" w:cs="B Zar"/>
          <w:b/>
          <w:bCs/>
          <w:sz w:val="26"/>
          <w:szCs w:val="26"/>
          <w:rtl/>
        </w:rPr>
        <w:t>.....................</w:t>
      </w:r>
      <w:r w:rsidRPr="00390BDD">
        <w:rPr>
          <w:rFonts w:ascii="B Zar" w:cs="B Zar" w:hint="cs"/>
          <w:sz w:val="26"/>
          <w:szCs w:val="26"/>
          <w:rtl/>
        </w:rPr>
        <w:t xml:space="preserve"> </w:t>
      </w:r>
      <w:r w:rsidRPr="00390BDD">
        <w:rPr>
          <w:rFonts w:cs="B Zar" w:hint="cs"/>
          <w:sz w:val="26"/>
          <w:szCs w:val="26"/>
          <w:rtl/>
        </w:rPr>
        <w:t xml:space="preserve">به شماره ثبت </w:t>
      </w:r>
      <w:r w:rsidRPr="00390BDD">
        <w:rPr>
          <w:rFonts w:ascii="B Zar" w:cs="B Zar" w:hint="cs"/>
          <w:sz w:val="26"/>
          <w:szCs w:val="26"/>
          <w:rtl/>
        </w:rPr>
        <w:t xml:space="preserve">............ </w:t>
      </w:r>
      <w:r w:rsidRPr="00390BDD">
        <w:rPr>
          <w:rFonts w:cs="B Zar" w:hint="cs"/>
          <w:sz w:val="26"/>
          <w:szCs w:val="26"/>
          <w:rtl/>
        </w:rPr>
        <w:t xml:space="preserve">به شناسه ملي </w:t>
      </w:r>
      <w:r w:rsidRPr="002F4939">
        <w:rPr>
          <w:rFonts w:ascii="B Zar" w:cs="B Zar"/>
          <w:b/>
          <w:bCs/>
          <w:sz w:val="26"/>
          <w:szCs w:val="26"/>
          <w:rtl/>
        </w:rPr>
        <w:t>...........................</w:t>
      </w:r>
      <w:r w:rsidRPr="00390BDD">
        <w:rPr>
          <w:rFonts w:ascii="B Zar" w:cs="B Zar" w:hint="cs"/>
          <w:sz w:val="26"/>
          <w:szCs w:val="26"/>
          <w:rtl/>
        </w:rPr>
        <w:t xml:space="preserve"> </w:t>
      </w:r>
      <w:del w:id="40" w:author="Arzyaban ZistBoom" w:date="2022-04-17T10:27:00Z">
        <w:r w:rsidRPr="00390BDD" w:rsidDel="00202431">
          <w:rPr>
            <w:rFonts w:cs="B Zar" w:hint="cs"/>
            <w:sz w:val="26"/>
            <w:szCs w:val="26"/>
            <w:rtl/>
          </w:rPr>
          <w:delText>به نشانی قانونی</w:delText>
        </w:r>
        <w:r w:rsidRPr="002F4939" w:rsidDel="00202431">
          <w:rPr>
            <w:rFonts w:ascii="B Zar" w:cs="B Zar"/>
            <w:b/>
            <w:bCs/>
            <w:sz w:val="26"/>
            <w:szCs w:val="26"/>
            <w:rtl/>
          </w:rPr>
          <w:delText>:.........................................................................................................</w:delText>
        </w:r>
        <w:r w:rsidRPr="00390BDD" w:rsidDel="00202431">
          <w:rPr>
            <w:rFonts w:ascii="B Zar" w:cs="B Zar" w:hint="cs"/>
            <w:sz w:val="26"/>
            <w:szCs w:val="26"/>
            <w:rtl/>
          </w:rPr>
          <w:delText xml:space="preserve"> </w:delText>
        </w:r>
        <w:r w:rsidRPr="00390BDD" w:rsidDel="00202431">
          <w:rPr>
            <w:rFonts w:cs="B Zar" w:hint="cs"/>
            <w:sz w:val="26"/>
            <w:szCs w:val="26"/>
            <w:rtl/>
          </w:rPr>
          <w:delText>و شماره تلفن</w:delText>
        </w:r>
        <w:r w:rsidRPr="00390BDD" w:rsidDel="00202431">
          <w:rPr>
            <w:rFonts w:ascii="B Zar" w:cs="B Zar" w:hint="cs"/>
            <w:sz w:val="26"/>
            <w:szCs w:val="26"/>
            <w:rtl/>
          </w:rPr>
          <w:delText xml:space="preserve">: </w:delText>
        </w:r>
        <w:r w:rsidRPr="002F4939" w:rsidDel="00202431">
          <w:rPr>
            <w:rFonts w:ascii="B Zar" w:cs="B Zar"/>
            <w:b/>
            <w:bCs/>
            <w:sz w:val="26"/>
            <w:szCs w:val="26"/>
            <w:rtl/>
          </w:rPr>
          <w:delText>.......................</w:delText>
        </w:r>
        <w:r w:rsidRPr="00390BDD" w:rsidDel="00202431">
          <w:rPr>
            <w:rFonts w:ascii="B Zar" w:cs="B Zar" w:hint="cs"/>
            <w:sz w:val="26"/>
            <w:szCs w:val="26"/>
            <w:rtl/>
          </w:rPr>
          <w:delText xml:space="preserve">  </w:delText>
        </w:r>
      </w:del>
      <w:r w:rsidRPr="00390BDD">
        <w:rPr>
          <w:rFonts w:cs="B Zar" w:hint="cs"/>
          <w:sz w:val="26"/>
          <w:szCs w:val="26"/>
          <w:rtl/>
        </w:rPr>
        <w:t xml:space="preserve">با امضای ذیل این تعهدنامه، مورخ </w:t>
      </w:r>
      <w:r w:rsidRPr="002F4939">
        <w:rPr>
          <w:rFonts w:ascii="B Zar" w:cs="B Zar"/>
          <w:b/>
          <w:bCs/>
          <w:sz w:val="26"/>
          <w:szCs w:val="26"/>
          <w:rtl/>
        </w:rPr>
        <w:t>.......................</w:t>
      </w:r>
      <w:r w:rsidRPr="00390BDD">
        <w:rPr>
          <w:rFonts w:ascii="B Zar" w:cs="B Zar" w:hint="cs"/>
          <w:sz w:val="26"/>
          <w:szCs w:val="26"/>
          <w:rtl/>
        </w:rPr>
        <w:t xml:space="preserve"> </w:t>
      </w:r>
      <w:r w:rsidRPr="00390BDD">
        <w:rPr>
          <w:rFonts w:cs="B Zar" w:hint="cs"/>
          <w:sz w:val="26"/>
          <w:szCs w:val="26"/>
          <w:rtl/>
        </w:rPr>
        <w:t xml:space="preserve">گواهی </w:t>
      </w:r>
      <w:r>
        <w:rPr>
          <w:rFonts w:cs="B Zar" w:hint="cs"/>
          <w:sz w:val="26"/>
          <w:szCs w:val="26"/>
          <w:rtl/>
        </w:rPr>
        <w:t>می‌نماید</w:t>
      </w:r>
      <w:r w:rsidRPr="00390BDD">
        <w:rPr>
          <w:rFonts w:cs="B Zar" w:hint="cs"/>
          <w:sz w:val="26"/>
          <w:szCs w:val="26"/>
          <w:rtl/>
        </w:rPr>
        <w:t>، موارد فوق را مطالعه نموده و خود را متعهد به رعایت آن می</w:t>
      </w:r>
      <w:r w:rsidRPr="00390BDD">
        <w:rPr>
          <w:rFonts w:ascii="B Zar" w:cs="B Zar" w:hint="cs"/>
          <w:sz w:val="26"/>
          <w:szCs w:val="26"/>
          <w:rtl/>
        </w:rPr>
        <w:softHyphen/>
      </w:r>
      <w:r w:rsidRPr="00390BDD">
        <w:rPr>
          <w:rFonts w:cs="B Zar" w:hint="cs"/>
          <w:sz w:val="26"/>
          <w:szCs w:val="26"/>
          <w:rtl/>
        </w:rPr>
        <w:t>داند</w:t>
      </w:r>
      <w:r w:rsidRPr="00390BDD">
        <w:rPr>
          <w:rFonts w:ascii="B Zar" w:cs="B Zar" w:hint="cs"/>
          <w:sz w:val="26"/>
          <w:szCs w:val="26"/>
          <w:rtl/>
        </w:rPr>
        <w:t xml:space="preserve">. </w:t>
      </w:r>
    </w:p>
    <w:p w14:paraId="5D066028" w14:textId="77777777" w:rsidR="00DB0A90" w:rsidRPr="002F4939" w:rsidRDefault="00DB0A90" w:rsidP="00DB0A90">
      <w:pPr>
        <w:tabs>
          <w:tab w:val="left" w:pos="6111"/>
        </w:tabs>
        <w:bidi/>
        <w:ind w:left="108"/>
        <w:jc w:val="center"/>
        <w:rPr>
          <w:rFonts w:cs="B Zar"/>
          <w:color w:val="FF0000"/>
          <w:sz w:val="26"/>
          <w:szCs w:val="26"/>
          <w:rtl/>
          <w:lang w:bidi="fa-IR"/>
        </w:rPr>
      </w:pPr>
      <w:r w:rsidRPr="002F4939">
        <w:rPr>
          <w:rFonts w:ascii="B Zar" w:cs="B Zar"/>
          <w:color w:val="FF0000"/>
          <w:sz w:val="26"/>
          <w:szCs w:val="26"/>
          <w:rtl/>
        </w:rPr>
        <w:softHyphen/>
      </w:r>
      <w:r w:rsidRPr="002F4939">
        <w:rPr>
          <w:rFonts w:ascii="B Zar" w:cs="B Zar"/>
          <w:color w:val="FF0000"/>
          <w:sz w:val="26"/>
          <w:szCs w:val="26"/>
          <w:rtl/>
        </w:rPr>
        <w:softHyphen/>
      </w:r>
      <w:r w:rsidRPr="002F4939">
        <w:rPr>
          <w:rFonts w:cs="B Zar"/>
          <w:color w:val="FF0000"/>
          <w:sz w:val="26"/>
          <w:szCs w:val="26"/>
          <w:rtl/>
          <w:lang w:bidi="fa-IR"/>
        </w:rPr>
        <w:t>(</w:t>
      </w:r>
      <w:r w:rsidRPr="002F4939">
        <w:rPr>
          <w:rFonts w:cs="B Zar" w:hint="eastAsia"/>
          <w:color w:val="FF0000"/>
          <w:sz w:val="26"/>
          <w:szCs w:val="26"/>
          <w:rtl/>
          <w:lang w:bidi="fa-IR"/>
        </w:rPr>
        <w:t>اين</w:t>
      </w:r>
      <w:r w:rsidRPr="002F4939">
        <w:rPr>
          <w:rFonts w:cs="B Zar"/>
          <w:color w:val="FF0000"/>
          <w:sz w:val="26"/>
          <w:szCs w:val="26"/>
          <w:rtl/>
          <w:lang w:bidi="fa-IR"/>
        </w:rPr>
        <w:t xml:space="preserve"> </w:t>
      </w:r>
      <w:r w:rsidRPr="002F4939">
        <w:rPr>
          <w:rFonts w:cs="B Zar" w:hint="eastAsia"/>
          <w:color w:val="FF0000"/>
          <w:sz w:val="26"/>
          <w:szCs w:val="26"/>
          <w:rtl/>
          <w:lang w:bidi="fa-IR"/>
        </w:rPr>
        <w:t>تعهدنامه</w:t>
      </w:r>
      <w:r w:rsidRPr="002F4939">
        <w:rPr>
          <w:rFonts w:cs="B Zar"/>
          <w:color w:val="FF0000"/>
          <w:sz w:val="26"/>
          <w:szCs w:val="26"/>
          <w:rtl/>
          <w:lang w:bidi="fa-IR"/>
        </w:rPr>
        <w:t xml:space="preserve"> </w:t>
      </w:r>
      <w:r w:rsidRPr="002F4939">
        <w:rPr>
          <w:rFonts w:cs="B Zar" w:hint="eastAsia"/>
          <w:color w:val="FF0000"/>
          <w:sz w:val="26"/>
          <w:szCs w:val="26"/>
          <w:rtl/>
          <w:lang w:bidi="fa-IR"/>
        </w:rPr>
        <w:t>در</w:t>
      </w:r>
      <w:r w:rsidRPr="002F4939">
        <w:rPr>
          <w:rFonts w:cs="B Zar"/>
          <w:color w:val="FF0000"/>
          <w:sz w:val="26"/>
          <w:szCs w:val="26"/>
          <w:rtl/>
          <w:lang w:bidi="fa-IR"/>
        </w:rPr>
        <w:t xml:space="preserve"> </w:t>
      </w:r>
      <w:r w:rsidRPr="002F4939">
        <w:rPr>
          <w:rFonts w:cs="B Zar" w:hint="eastAsia"/>
          <w:color w:val="FF0000"/>
          <w:sz w:val="26"/>
          <w:szCs w:val="26"/>
          <w:rtl/>
          <w:lang w:bidi="fa-IR"/>
        </w:rPr>
        <w:t>سربرگ</w:t>
      </w:r>
      <w:r w:rsidRPr="002F4939">
        <w:rPr>
          <w:rFonts w:cs="B Zar"/>
          <w:color w:val="FF0000"/>
          <w:sz w:val="26"/>
          <w:szCs w:val="26"/>
          <w:rtl/>
          <w:lang w:bidi="fa-IR"/>
        </w:rPr>
        <w:t xml:space="preserve"> </w:t>
      </w:r>
      <w:r w:rsidRPr="002F4939">
        <w:rPr>
          <w:rFonts w:cs="B Zar" w:hint="eastAsia"/>
          <w:color w:val="FF0000"/>
          <w:sz w:val="26"/>
          <w:szCs w:val="26"/>
          <w:rtl/>
          <w:lang w:bidi="fa-IR"/>
        </w:rPr>
        <w:t>شركت</w:t>
      </w:r>
      <w:r w:rsidRPr="002F4939">
        <w:rPr>
          <w:rFonts w:cs="B Zar"/>
          <w:color w:val="FF0000"/>
          <w:sz w:val="26"/>
          <w:szCs w:val="26"/>
          <w:rtl/>
          <w:lang w:bidi="fa-IR"/>
        </w:rPr>
        <w:t xml:space="preserve"> </w:t>
      </w:r>
      <w:r w:rsidRPr="002F4939">
        <w:rPr>
          <w:rFonts w:cs="B Zar" w:hint="eastAsia"/>
          <w:color w:val="FF0000"/>
          <w:sz w:val="26"/>
          <w:szCs w:val="26"/>
          <w:rtl/>
          <w:lang w:bidi="fa-IR"/>
        </w:rPr>
        <w:t>تكميل</w:t>
      </w:r>
      <w:r w:rsidRPr="002F4939">
        <w:rPr>
          <w:rFonts w:cs="B Zar"/>
          <w:color w:val="FF0000"/>
          <w:sz w:val="26"/>
          <w:szCs w:val="26"/>
          <w:rtl/>
          <w:lang w:bidi="fa-IR"/>
        </w:rPr>
        <w:t xml:space="preserve"> </w:t>
      </w:r>
      <w:r w:rsidRPr="002F4939">
        <w:rPr>
          <w:rFonts w:cs="B Zar" w:hint="eastAsia"/>
          <w:color w:val="FF0000"/>
          <w:sz w:val="26"/>
          <w:szCs w:val="26"/>
          <w:rtl/>
          <w:lang w:bidi="fa-IR"/>
        </w:rPr>
        <w:t>و</w:t>
      </w:r>
      <w:r w:rsidRPr="002F4939">
        <w:rPr>
          <w:rFonts w:cs="B Zar"/>
          <w:color w:val="FF0000"/>
          <w:sz w:val="26"/>
          <w:szCs w:val="26"/>
          <w:rtl/>
          <w:lang w:bidi="fa-IR"/>
        </w:rPr>
        <w:t xml:space="preserve"> </w:t>
      </w:r>
      <w:r w:rsidRPr="002F4939">
        <w:rPr>
          <w:rFonts w:cs="B Zar" w:hint="eastAsia"/>
          <w:color w:val="FF0000"/>
          <w:sz w:val="26"/>
          <w:szCs w:val="26"/>
          <w:rtl/>
          <w:lang w:bidi="fa-IR"/>
        </w:rPr>
        <w:t>مهر</w:t>
      </w:r>
      <w:r w:rsidRPr="002F4939">
        <w:rPr>
          <w:rFonts w:cs="B Zar"/>
          <w:color w:val="FF0000"/>
          <w:sz w:val="26"/>
          <w:szCs w:val="26"/>
          <w:rtl/>
          <w:lang w:bidi="fa-IR"/>
        </w:rPr>
        <w:t xml:space="preserve"> </w:t>
      </w:r>
      <w:r w:rsidRPr="002F4939">
        <w:rPr>
          <w:rFonts w:cs="B Zar" w:hint="eastAsia"/>
          <w:color w:val="FF0000"/>
          <w:sz w:val="26"/>
          <w:szCs w:val="26"/>
          <w:rtl/>
          <w:lang w:bidi="fa-IR"/>
        </w:rPr>
        <w:t>و</w:t>
      </w:r>
      <w:r w:rsidRPr="002F4939">
        <w:rPr>
          <w:rFonts w:cs="B Zar"/>
          <w:color w:val="FF0000"/>
          <w:sz w:val="26"/>
          <w:szCs w:val="26"/>
          <w:rtl/>
          <w:lang w:bidi="fa-IR"/>
        </w:rPr>
        <w:t xml:space="preserve"> </w:t>
      </w:r>
      <w:r w:rsidRPr="002F4939">
        <w:rPr>
          <w:rFonts w:cs="B Zar" w:hint="eastAsia"/>
          <w:color w:val="FF0000"/>
          <w:sz w:val="26"/>
          <w:szCs w:val="26"/>
          <w:rtl/>
          <w:lang w:bidi="fa-IR"/>
        </w:rPr>
        <w:t>امضا</w:t>
      </w:r>
      <w:r w:rsidRPr="002F4939">
        <w:rPr>
          <w:rFonts w:cs="B Zar"/>
          <w:color w:val="FF0000"/>
          <w:sz w:val="26"/>
          <w:szCs w:val="26"/>
          <w:rtl/>
          <w:lang w:bidi="fa-IR"/>
        </w:rPr>
        <w:t xml:space="preserve"> </w:t>
      </w:r>
      <w:r w:rsidRPr="002F4939">
        <w:rPr>
          <w:rFonts w:cs="B Zar" w:hint="eastAsia"/>
          <w:color w:val="FF0000"/>
          <w:sz w:val="26"/>
          <w:szCs w:val="26"/>
          <w:rtl/>
          <w:lang w:bidi="fa-IR"/>
        </w:rPr>
        <w:t>شود</w:t>
      </w:r>
      <w:r w:rsidRPr="002F4939">
        <w:rPr>
          <w:rFonts w:cs="B Zar"/>
          <w:color w:val="FF0000"/>
          <w:sz w:val="26"/>
          <w:szCs w:val="26"/>
          <w:rtl/>
          <w:lang w:bidi="fa-IR"/>
        </w:rPr>
        <w:t>)</w:t>
      </w:r>
    </w:p>
    <w:p w14:paraId="155AD2CA" w14:textId="77777777" w:rsidR="00DB0A90" w:rsidRPr="00DB0A90" w:rsidRDefault="00DB0A90" w:rsidP="00DB0A90">
      <w:pPr>
        <w:pStyle w:val="ListParagraph"/>
        <w:tabs>
          <w:tab w:val="left" w:pos="8098"/>
        </w:tabs>
        <w:bidi/>
        <w:spacing w:after="0" w:line="240" w:lineRule="auto"/>
        <w:ind w:left="540"/>
        <w:jc w:val="both"/>
        <w:rPr>
          <w:rFonts w:ascii="B Zar" w:cs="B Zar"/>
          <w:color w:val="000000"/>
          <w:sz w:val="26"/>
          <w:szCs w:val="26"/>
        </w:rPr>
      </w:pPr>
    </w:p>
    <w:sectPr w:rsidR="00DB0A90" w:rsidRPr="00DB0A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Mitr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E49BA"/>
    <w:multiLevelType w:val="hybridMultilevel"/>
    <w:tmpl w:val="461880D8"/>
    <w:lvl w:ilvl="0" w:tplc="61789656">
      <w:start w:val="1"/>
      <w:numFmt w:val="decimal"/>
      <w:lvlText w:val="%1."/>
      <w:lvlJc w:val="left"/>
      <w:pPr>
        <w:ind w:left="630" w:hanging="360"/>
      </w:pPr>
      <w:rPr>
        <w:rFonts w:cs="2 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DD339B"/>
    <w:multiLevelType w:val="hybridMultilevel"/>
    <w:tmpl w:val="FE9A1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69716F"/>
    <w:multiLevelType w:val="multilevel"/>
    <w:tmpl w:val="F7041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CEE1263"/>
    <w:multiLevelType w:val="hybridMultilevel"/>
    <w:tmpl w:val="78D88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47311807">
    <w:abstractNumId w:val="1"/>
  </w:num>
  <w:num w:numId="2" w16cid:durableId="1120732180">
    <w:abstractNumId w:val="0"/>
  </w:num>
  <w:num w:numId="3" w16cid:durableId="889221915">
    <w:abstractNumId w:val="2"/>
  </w:num>
  <w:num w:numId="4" w16cid:durableId="21317753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rzyaban ZistBoom">
    <w15:presenceInfo w15:providerId="Windows Live" w15:userId="c8826c9017c69ba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A90"/>
    <w:rsid w:val="002610F0"/>
    <w:rsid w:val="002948C8"/>
    <w:rsid w:val="002B0F6A"/>
    <w:rsid w:val="003321CD"/>
    <w:rsid w:val="003C0D92"/>
    <w:rsid w:val="00661A10"/>
    <w:rsid w:val="00812C90"/>
    <w:rsid w:val="008D5460"/>
    <w:rsid w:val="00930F1E"/>
    <w:rsid w:val="00964A6A"/>
    <w:rsid w:val="00A9001F"/>
    <w:rsid w:val="00C01C8C"/>
    <w:rsid w:val="00C63398"/>
    <w:rsid w:val="00C669C4"/>
    <w:rsid w:val="00C7414B"/>
    <w:rsid w:val="00CF15AA"/>
    <w:rsid w:val="00CF224E"/>
    <w:rsid w:val="00D25F15"/>
    <w:rsid w:val="00DB0A90"/>
    <w:rsid w:val="00E43B7F"/>
    <w:rsid w:val="00F9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DC53F"/>
  <w15:chartTrackingRefBased/>
  <w15:docId w15:val="{BF48F42F-4AB6-4099-94E2-784A1E1B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A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9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805</Words>
  <Characters>4590</Characters>
  <Application>Microsoft Office Word</Application>
  <DocSecurity>0</DocSecurity>
  <Lines>38</Lines>
  <Paragraphs>10</Paragraphs>
  <ScaleCrop>false</ScaleCrop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Arzyaban ZistBoom04</dc:creator>
  <cp:keywords/>
  <dc:description/>
  <cp:lastModifiedBy>Arzyaban ZistBoom</cp:lastModifiedBy>
  <cp:revision>20</cp:revision>
  <dcterms:created xsi:type="dcterms:W3CDTF">2024-05-01T09:04:00Z</dcterms:created>
  <dcterms:modified xsi:type="dcterms:W3CDTF">2025-05-04T08:36:00Z</dcterms:modified>
</cp:coreProperties>
</file>